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Override PartName="/word/commentsExtended.xml" ContentType="application/vnd.openxmlformats-officedocument.wordprocessingml.commentsExtended+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mc:Ignorable="w14 w15 w16se w16cid w16 w16cex w16sdtdh w16sdtfl w16du wp14">
  <w:background w:color="FFFFFF"/>
  <w:body>
    <w:p w:rsidR="00D65CBF" w:rsidRDefault="00D65CBF" w14:paraId="4EF4D9AC" w14:textId="77777777">
      <w:pPr>
        <w:pBdr>
          <w:top w:val="nil"/>
          <w:left w:val="nil"/>
          <w:bottom w:val="nil"/>
          <w:right w:val="nil"/>
          <w:between w:val="nil"/>
        </w:pBdr>
        <w:spacing w:line="276" w:lineRule="auto"/>
        <w:jc w:val="left"/>
        <w:rPr>
          <w:rFonts w:ascii="Arial" w:hAnsi="Arial" w:eastAsia="Arial" w:cs="Arial"/>
          <w:color w:val="000000"/>
          <w:sz w:val="22"/>
          <w:szCs w:val="22"/>
        </w:rPr>
      </w:pPr>
    </w:p>
    <w:tbl>
      <w:tblPr>
        <w:tblStyle w:val="a"/>
        <w:tblW w:w="9071" w:type="dxa"/>
        <w:tblBorders>
          <w:top w:val="nil"/>
          <w:left w:val="nil"/>
          <w:bottom w:val="nil"/>
          <w:right w:val="nil"/>
          <w:insideH w:val="nil"/>
          <w:insideV w:val="nil"/>
        </w:tblBorders>
        <w:tblLayout w:type="fixed"/>
        <w:tblLook w:val="0400" w:firstRow="0" w:lastRow="0" w:firstColumn="0" w:lastColumn="0" w:noHBand="0" w:noVBand="1"/>
      </w:tblPr>
      <w:tblGrid>
        <w:gridCol w:w="4662"/>
        <w:gridCol w:w="4409"/>
      </w:tblGrid>
      <w:tr w:rsidRPr="00646813" w:rsidR="00D65CBF" w:rsidTr="7BD7E4F0" w14:paraId="4CC6492B" w14:textId="77777777">
        <w:tc>
          <w:tcPr>
            <w:tcW w:w="4662" w:type="dxa"/>
            <w:tcMar/>
          </w:tcPr>
          <w:p w:rsidRPr="00646813" w:rsidR="00D65CBF" w:rsidRDefault="00250275" w14:paraId="224F85E2" w14:textId="77777777">
            <w:pPr>
              <w:widowControl/>
              <w:spacing w:line="240" w:lineRule="auto"/>
              <w:jc w:val="left"/>
            </w:pPr>
            <w:r w:rsidRPr="00646813">
              <w:rPr>
                <w:noProof/>
              </w:rPr>
              <w:drawing>
                <wp:inline distT="0" distB="0" distL="0" distR="0" wp14:anchorId="7C005B34" wp14:editId="34B7D4D9">
                  <wp:extent cx="1733550" cy="914400"/>
                  <wp:effectExtent l="0" t="0" r="0" b="0"/>
                  <wp:docPr id="2060"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1"/>
                          <a:srcRect/>
                          <a:stretch>
                            <a:fillRect/>
                          </a:stretch>
                        </pic:blipFill>
                        <pic:spPr>
                          <a:xfrm>
                            <a:off x="0" y="0"/>
                            <a:ext cx="1733550" cy="914400"/>
                          </a:xfrm>
                          <a:prstGeom prst="rect">
                            <a:avLst/>
                          </a:prstGeom>
                          <a:ln/>
                        </pic:spPr>
                      </pic:pic>
                    </a:graphicData>
                  </a:graphic>
                </wp:inline>
              </w:drawing>
            </w:r>
          </w:p>
        </w:tc>
        <w:tc>
          <w:tcPr>
            <w:tcW w:w="4409" w:type="dxa"/>
            <w:tcMar/>
          </w:tcPr>
          <w:p w:rsidRPr="00646813" w:rsidR="00D65CBF" w:rsidRDefault="00250275" w14:paraId="5FD0063E" w14:textId="77777777">
            <w:pPr>
              <w:widowControl/>
              <w:spacing w:line="240" w:lineRule="auto"/>
              <w:jc w:val="right"/>
              <w:rPr>
                <w:b/>
              </w:rPr>
            </w:pPr>
            <w:r w:rsidRPr="00646813">
              <w:rPr>
                <w:b/>
              </w:rPr>
              <w:t>KINNITATUD</w:t>
            </w:r>
          </w:p>
          <w:p w:rsidRPr="00646813" w:rsidR="00D65CBF" w:rsidRDefault="00250275" w14:paraId="4A8C5BE1" w14:textId="77777777">
            <w:pPr>
              <w:widowControl/>
              <w:spacing w:line="240" w:lineRule="auto"/>
              <w:jc w:val="right"/>
            </w:pPr>
            <w:proofErr w:type="spellStart"/>
            <w:r w:rsidRPr="00646813">
              <w:t>Välisvahendite</w:t>
            </w:r>
            <w:proofErr w:type="spellEnd"/>
            <w:r w:rsidRPr="00646813">
              <w:t xml:space="preserve"> osakonna juhataja 13.09.2023 otsusega nr 1-24/136</w:t>
            </w:r>
          </w:p>
          <w:p w:rsidRPr="00646813" w:rsidR="00D65CBF" w:rsidRDefault="00250275" w14:paraId="05AD9B09" w14:textId="77777777">
            <w:pPr>
              <w:widowControl/>
              <w:spacing w:line="240" w:lineRule="auto"/>
              <w:jc w:val="right"/>
            </w:pPr>
            <w:r w:rsidRPr="00646813">
              <w:t>„Perioodi 2021–2027 Euroopa Sotsiaalfondi meetme „Kodanikuühiskonna mõju suurendamine ja arengu toetamine“ vormide kinnitamine“</w:t>
            </w:r>
          </w:p>
          <w:p w:rsidRPr="00646813" w:rsidR="00D65CBF" w:rsidRDefault="00250275" w14:paraId="70216901" w14:textId="77777777">
            <w:pPr>
              <w:widowControl/>
              <w:spacing w:line="240" w:lineRule="auto"/>
              <w:jc w:val="right"/>
            </w:pPr>
            <w:r w:rsidRPr="00646813">
              <w:t>LISA 1</w:t>
            </w:r>
          </w:p>
        </w:tc>
      </w:tr>
      <w:tr w:rsidRPr="00646813" w:rsidR="00D65CBF" w:rsidTr="7BD7E4F0" w14:paraId="719881AA" w14:textId="77777777">
        <w:tc>
          <w:tcPr>
            <w:tcW w:w="4662" w:type="dxa"/>
            <w:tcMar>
              <w:left w:w="108" w:type="dxa"/>
              <w:right w:w="108" w:type="dxa"/>
            </w:tcMar>
          </w:tcPr>
          <w:p w:rsidRPr="00646813" w:rsidR="00D65CBF" w:rsidRDefault="00D65CBF" w14:paraId="6DF1CF8F" w14:textId="77777777">
            <w:pPr>
              <w:spacing w:line="240" w:lineRule="auto"/>
              <w:rPr>
                <w:b/>
              </w:rPr>
            </w:pPr>
          </w:p>
          <w:p w:rsidRPr="00646813" w:rsidR="00D65CBF" w:rsidRDefault="00D65CBF" w14:paraId="70B49217" w14:textId="77777777">
            <w:pPr>
              <w:spacing w:line="240" w:lineRule="auto"/>
              <w:rPr>
                <w:b/>
              </w:rPr>
            </w:pPr>
          </w:p>
          <w:p w:rsidRPr="00646813" w:rsidR="00D65CBF" w:rsidRDefault="00250275" w14:paraId="5A5560FC" w14:textId="6626A573">
            <w:pPr>
              <w:spacing w:line="240" w:lineRule="auto"/>
            </w:pPr>
            <w:r w:rsidRPr="7BD7E4F0" w:rsidR="36672778">
              <w:rPr>
                <w:b w:val="1"/>
                <w:bCs w:val="1"/>
              </w:rPr>
              <w:t>Toetatavate tegevuste tegevuskava perioodil 01.01.-31.12.202</w:t>
            </w:r>
            <w:r w:rsidRPr="7BD7E4F0" w:rsidR="17BB3DAC">
              <w:rPr>
                <w:b w:val="1"/>
                <w:bCs w:val="1"/>
              </w:rPr>
              <w:t>6</w:t>
            </w:r>
            <w:r w:rsidRPr="7BD7E4F0">
              <w:rPr>
                <w:b w:val="1"/>
                <w:bCs w:val="1"/>
                <w:vertAlign w:val="superscript"/>
              </w:rPr>
              <w:footnoteReference w:id="1"/>
            </w:r>
          </w:p>
          <w:p w:rsidRPr="00646813" w:rsidR="00D65CBF" w:rsidRDefault="00D65CBF" w14:paraId="18767B4A" w14:textId="77777777">
            <w:pPr>
              <w:widowControl/>
              <w:spacing w:before="240" w:line="240" w:lineRule="auto"/>
              <w:jc w:val="left"/>
              <w:rPr>
                <w:b/>
              </w:rPr>
            </w:pPr>
          </w:p>
        </w:tc>
        <w:tc>
          <w:tcPr>
            <w:tcW w:w="4409" w:type="dxa"/>
            <w:tcMar>
              <w:left w:w="108" w:type="dxa"/>
              <w:right w:w="108" w:type="dxa"/>
            </w:tcMar>
          </w:tcPr>
          <w:p w:rsidRPr="00646813" w:rsidR="00D65CBF" w:rsidRDefault="00D65CBF" w14:paraId="14649443" w14:textId="77777777">
            <w:pPr>
              <w:widowControl/>
              <w:spacing w:line="240" w:lineRule="auto"/>
              <w:jc w:val="right"/>
              <w:rPr>
                <w:b/>
              </w:rPr>
            </w:pPr>
          </w:p>
        </w:tc>
      </w:tr>
    </w:tbl>
    <w:p w:rsidRPr="00646813" w:rsidR="00D65CBF" w:rsidP="7BD7E4F0" w:rsidRDefault="00D65CBF" w14:paraId="6F8F2AEB" w14:textId="5A2FF0B6">
      <w:pPr>
        <w:pStyle w:val="Heading2"/>
        <w:keepLines w:val="0"/>
        <w:widowControl w:val="1"/>
        <w:tabs>
          <w:tab w:val="left" w:leader="none" w:pos="426"/>
        </w:tabs>
        <w:spacing w:before="240" w:after="60" w:line="240" w:lineRule="auto"/>
        <w:ind w:left="0"/>
        <w:rPr>
          <w:rFonts w:ascii="Times New Roman" w:hAnsi="Times New Roman" w:eastAsia="Times New Roman" w:cs="Times New Roman"/>
          <w:b w:val="1"/>
          <w:bCs w:val="1"/>
          <w:color w:val="000000" w:themeColor="text1" w:themeTint="FF" w:themeShade="FF"/>
          <w:sz w:val="24"/>
          <w:szCs w:val="24"/>
        </w:rPr>
      </w:pPr>
    </w:p>
    <w:p w:rsidRPr="00646813" w:rsidR="00D65CBF" w:rsidP="7BD7E4F0" w:rsidRDefault="00D65CBF" w14:paraId="6343061A" w14:textId="28C77526">
      <w:pPr>
        <w:pStyle w:val="Heading2"/>
        <w:keepLines w:val="0"/>
        <w:widowControl w:val="1"/>
        <w:numPr>
          <w:ilvl w:val="0"/>
          <w:numId w:val="1"/>
        </w:numPr>
        <w:tabs>
          <w:tab w:val="left" w:leader="none" w:pos="426"/>
        </w:tabs>
        <w:spacing w:before="240" w:after="60" w:line="240" w:lineRule="auto"/>
        <w:ind w:left="0" w:firstLine="0"/>
        <w:rPr>
          <w:rFonts w:ascii="Times New Roman" w:hAnsi="Times New Roman" w:eastAsia="Times New Roman" w:cs="Times New Roman"/>
          <w:b w:val="1"/>
          <w:bCs w:val="1"/>
          <w:i w:val="0"/>
          <w:iCs w:val="0"/>
          <w:color w:val="000000" w:themeColor="text1" w:themeTint="FF" w:themeShade="FF"/>
          <w:sz w:val="24"/>
          <w:szCs w:val="24"/>
        </w:rPr>
      </w:pPr>
      <w:r w:rsidRPr="7BD7E4F0" w:rsidR="0892BFA3">
        <w:rPr>
          <w:rFonts w:ascii="Times New Roman" w:hAnsi="Times New Roman" w:eastAsia="Times New Roman" w:cs="Times New Roman"/>
          <w:b w:val="1"/>
          <w:bCs w:val="1"/>
          <w:i w:val="0"/>
          <w:iCs w:val="0"/>
          <w:color w:val="000000" w:themeColor="text1" w:themeTint="FF" w:themeShade="FF"/>
          <w:sz w:val="24"/>
          <w:szCs w:val="24"/>
        </w:rPr>
        <w:t>Toetatav tegevus 2.1: Süsteemse kogukonnapõhise laste ja noorte kaasamismudeli arendamine</w:t>
      </w:r>
    </w:p>
    <w:p w:rsidRPr="00646813" w:rsidR="00D65CBF" w:rsidP="7A87374D" w:rsidRDefault="00D65CBF" w14:textId="77777777" w14:paraId="4DB3343A">
      <w:pPr>
        <w:pStyle w:val="Heading2"/>
        <w:keepLines w:val="0"/>
        <w:widowControl w:val="1"/>
        <w:numPr>
          <w:ilvl w:val="1"/>
          <w:numId w:val="1"/>
        </w:numPr>
        <w:tabs>
          <w:tab w:val="left" w:leader="none" w:pos="426"/>
        </w:tabs>
        <w:spacing w:before="240" w:after="60" w:line="240" w:lineRule="auto"/>
        <w:ind/>
        <w:rPr>
          <w:rFonts w:ascii="Times New Roman" w:hAnsi="Times New Roman" w:eastAsia="Times New Roman" w:cs="Times New Roman"/>
          <w:b w:val="1"/>
          <w:bCs w:val="1"/>
          <w:i w:val="0"/>
          <w:iCs w:val="0"/>
          <w:color w:val="000000" w:themeColor="text1" w:themeTint="FF" w:themeShade="FF"/>
          <w:sz w:val="24"/>
          <w:szCs w:val="24"/>
        </w:rPr>
      </w:pPr>
      <w:r w:rsidRPr="7A87374D" w:rsidR="0892BFA3">
        <w:rPr>
          <w:rFonts w:ascii="Times New Roman" w:hAnsi="Times New Roman" w:eastAsia="Times New Roman" w:cs="Times New Roman"/>
          <w:b w:val="1"/>
          <w:bCs w:val="1"/>
          <w:i w:val="0"/>
          <w:iCs w:val="0"/>
          <w:color w:val="000000" w:themeColor="text1" w:themeTint="FF" w:themeShade="FF"/>
          <w:sz w:val="24"/>
          <w:szCs w:val="24"/>
        </w:rPr>
        <w:t>Alategevus: Arenguprogrammi välja töötamine ja läbi viimine</w:t>
      </w:r>
    </w:p>
    <w:p w:rsidRPr="00646813" w:rsidR="00D65CBF" w:rsidP="7A87374D" w:rsidRDefault="00D65CBF" w14:paraId="1749D788" w14:textId="7450345C">
      <w:pPr>
        <w:pStyle w:val="ListParagraph"/>
        <w:widowControl w:val="1"/>
        <w:numPr>
          <w:ilvl w:val="2"/>
          <w:numId w:val="1"/>
        </w:numPr>
        <w:pBdr>
          <w:top w:val="nil" w:color="000000" w:sz="0" w:space="0"/>
          <w:left w:val="nil" w:color="000000" w:sz="0" w:space="0"/>
          <w:bottom w:val="nil" w:color="000000" w:sz="0" w:space="0"/>
          <w:right w:val="nil" w:color="000000" w:sz="0" w:space="0"/>
          <w:between w:val="nil" w:color="000000" w:sz="0" w:space="0"/>
        </w:pBdr>
        <w:spacing w:line="240" w:lineRule="auto"/>
        <w:ind/>
        <w:rPr>
          <w:rFonts w:ascii="Times New Roman" w:hAnsi="Times New Roman" w:eastAsia="Times New Roman" w:cs="Times New Roman"/>
          <w:b w:val="1"/>
          <w:bCs w:val="1"/>
          <w:i w:val="0"/>
          <w:iCs w:val="0"/>
          <w:color w:val="000000" w:themeColor="text1" w:themeTint="FF" w:themeShade="FF"/>
        </w:rPr>
      </w:pPr>
      <w:r w:rsidRPr="7A87374D" w:rsidR="0892BFA3">
        <w:rPr>
          <w:rFonts w:ascii="Times New Roman" w:hAnsi="Times New Roman" w:eastAsia="Times New Roman" w:cs="Times New Roman"/>
          <w:b w:val="1"/>
          <w:bCs w:val="1"/>
          <w:i w:val="0"/>
          <w:iCs w:val="0"/>
          <w:color w:val="000000" w:themeColor="text1" w:themeTint="FF" w:themeShade="FF"/>
        </w:rPr>
        <w:t>Arenguprogrammi välja töötamine</w:t>
      </w:r>
    </w:p>
    <w:p w:rsidRPr="00646813" w:rsidR="00D65CBF" w:rsidP="7BD7E4F0" w:rsidRDefault="00D65CBF" w14:paraId="21605367" w14:textId="64F1345C">
      <w:pPr>
        <w:pStyle w:val="Normal"/>
        <w:widowControl w:val="1"/>
        <w:spacing w:line="240" w:lineRule="auto"/>
        <w:ind/>
        <w:jc w:val="both"/>
      </w:pPr>
      <w:r>
        <w:br/>
      </w:r>
      <w:r w:rsidRPr="7A87374D" w:rsidR="7BD7E4F0">
        <w:rPr>
          <w:rFonts w:ascii="Times New Roman" w:hAnsi="Times New Roman" w:eastAsia="Times New Roman" w:cs="Times New Roman"/>
        </w:rPr>
        <w:t>Arenguprogramm töötati välja 2024. aastal ning viidi esimest korda ellu 2025. aasta esimeses pooles. Pärast programmi esmast läbiviimist kutsus el</w:t>
      </w:r>
      <w:r w:rsidR="7BD7E4F0">
        <w:rPr/>
        <w:t xml:space="preserve">luviija 2025. aastal kokku 2024. aasta alguses moodustatud töögrupi (edaspidi AP töögrupp), kes oli koostanud arenguprogrammi esialgse mudeli. AP töögruppi on kaasatud erinevad projekti seisukohalt olulised osapooled. -kaasamisekspert, maakondlike arenduskeskuste (edaspidi MAK) vabaühenduste konsultant, MAK koordinaator, kaardistusekspert, koolitusekspert ning </w:t>
      </w:r>
      <w:r w:rsidR="7BD7E4F0">
        <w:rPr/>
        <w:t>KÜSKi</w:t>
      </w:r>
      <w:r w:rsidR="7BD7E4F0">
        <w:rPr/>
        <w:t xml:space="preserve"> esindaja. AP töögrupi töös saavad kaasa rääkida ka nn vabakuulajad, kellele on antud juurdepääs töögrupi dokumentidele ja võimalus soovi korral osaleda tööprotsessis. Vabakuulajate roll on anda tagasisidet töögrupi tegevusele ning esindada noorte huve. Vabakuulajaks olemise võimalus on antud üle-eestilistele noorteorganisatsioonidele, erinevate vabaühenduste esindajatele ja Siseministeeriumi esindajale.</w:t>
      </w:r>
      <w:r>
        <w:br/>
      </w:r>
      <w:r w:rsidR="7BD7E4F0">
        <w:rPr/>
        <w:t xml:space="preserve"> </w:t>
      </w:r>
      <w:r>
        <w:br/>
      </w:r>
      <w:r w:rsidR="7BD7E4F0">
        <w:rPr/>
        <w:t xml:space="preserve">Pärast arenguprogrammi esmakordset läbiviimist 2025. aastal hindas AP töögrupp läbiviija (Teaduse ja Kultuuri SA </w:t>
      </w:r>
      <w:r w:rsidR="7BD7E4F0">
        <w:rPr/>
        <w:t>Domus</w:t>
      </w:r>
      <w:r w:rsidR="7BD7E4F0">
        <w:rPr/>
        <w:t xml:space="preserve"> </w:t>
      </w:r>
      <w:r w:rsidR="7BD7E4F0">
        <w:rPr/>
        <w:t>Dorpatensis</w:t>
      </w:r>
      <w:r w:rsidR="7BD7E4F0">
        <w:rPr/>
        <w:t>)</w:t>
      </w:r>
      <w:r w:rsidR="02D6E750">
        <w:rPr/>
        <w:t xml:space="preserve"> </w:t>
      </w:r>
      <w:r w:rsidR="7BD7E4F0">
        <w:rPr/>
        <w:t xml:space="preserve">ettepanekuid, osalejate tagasisidet ning muid arenguprogrammi käigus kogunenud sisendeid. Saadud tagasiside põhjal koostas AP töögrupp muudatusettepanekud hanke tehnilise kirjelduse jaoks, et ette valmistada  ajakohastatud arenguprogramm, mille läbivad järgmised vabaühenduste nõustamisega tegelevad isikud. Peamine erinevus võrreldes 2025. aasta arenguprogrammiga oli sihtrühma laiendamine. AP töögrupp leidis, et sarnase programmi korraldamine samadele osalejatele oleks ebatõhus ning senised MAK vabaühenduste konsultandid (kes osalesid esimeses programmis) vajavad pigem sarnaste teadmistega partnereid oma maakondlikes töövõrgustikes. Ka </w:t>
      </w:r>
      <w:r w:rsidR="7BD7E4F0">
        <w:rPr/>
        <w:t>TATi</w:t>
      </w:r>
      <w:r w:rsidR="7BD7E4F0">
        <w:rPr/>
        <w:t xml:space="preserve"> punkt </w:t>
      </w:r>
      <w:r w:rsidRPr="7A87374D" w:rsidR="7BD7E4F0">
        <w:rPr>
          <w:rFonts w:ascii="Times New Roman" w:hAnsi="Times New Roman" w:eastAsia="Times New Roman" w:cs="Times New Roman"/>
          <w:noProof w:val="0"/>
          <w:sz w:val="24"/>
          <w:szCs w:val="24"/>
          <w:lang w:val="et-EE"/>
        </w:rPr>
        <w:t xml:space="preserve">2.1.3.1.2. rõhutab võrgustikutöö olulisust. Tänu sellele </w:t>
      </w:r>
      <w:r w:rsidR="7BD7E4F0">
        <w:rPr/>
        <w:t xml:space="preserve">tegi töögrupp ettepaneku luua MAK konsultantide arenguprogrammi kõrvale uus versioon, ilma varasemat versiooni tühistamata, mille läbiksid maakondades tegutsevad osapooled, kes puutuvad töös kokku vabaühendustega ja saavad rakendada omandatud kaasamisoskusi oma võrgustikes. Selline lähenemine toetab paremat koostööd MAK vabaühenduste konsultantidega ning suurendab teadlikkust maakondades. Oluline aspekt on ka teadmiste suurem levik ja maakondade </w:t>
      </w:r>
      <w:r w:rsidR="7BD7E4F0">
        <w:rPr/>
        <w:t>jätkusuut</w:t>
      </w:r>
      <w:r w:rsidR="76522B15">
        <w:rPr/>
        <w:t>l</w:t>
      </w:r>
      <w:r w:rsidR="7BD7E4F0">
        <w:rPr/>
        <w:t>ikkus</w:t>
      </w:r>
      <w:r w:rsidR="7BD7E4F0">
        <w:rPr/>
        <w:t xml:space="preserve"> antud teemas. </w:t>
      </w:r>
    </w:p>
    <w:p w:rsidRPr="00646813" w:rsidR="00D65CBF" w:rsidP="7BD7E4F0" w:rsidRDefault="00D65CBF" w14:paraId="3EEAD457" w14:textId="42E75D41">
      <w:pPr>
        <w:widowControl/>
        <w:spacing w:line="240" w:lineRule="auto"/>
        <w:ind/>
        <w:jc w:val="both"/>
      </w:pPr>
    </w:p>
    <w:p w:rsidRPr="00646813" w:rsidR="00D65CBF" w:rsidP="7BD7E4F0" w:rsidRDefault="00D65CBF" w14:paraId="07C65F16" w14:textId="34730CA1">
      <w:pPr>
        <w:pStyle w:val="Normal"/>
        <w:widowControl/>
        <w:suppressLineNumbers w:val="0"/>
        <w:shd w:val="clear" w:color="auto" w:fill="FFFFFF" w:themeFill="background1"/>
        <w:bidi w:val="0"/>
        <w:spacing w:before="0" w:beforeAutospacing="off" w:after="0" w:afterAutospacing="off" w:line="240" w:lineRule="auto"/>
        <w:ind/>
        <w:jc w:val="both"/>
        <w:rPr>
          <w:rFonts w:ascii="Times New Roman" w:hAnsi="Times New Roman" w:eastAsia="" w:cs="Times New Roman" w:asciiTheme="majorBidi" w:hAnsiTheme="majorBidi" w:eastAsiaTheme="majorEastAsia" w:cstheme="majorBidi"/>
          <w:color w:val="000000" w:themeColor="text1" w:themeTint="FF" w:themeShade="FF"/>
        </w:rPr>
      </w:pPr>
      <w:r w:rsidR="7BD7E4F0">
        <w:rPr/>
        <w:t xml:space="preserve">2025. aasta lõpus koostab ja viib elluviija läbi riigihanke, mis põhineb AP töögrupi kaardistuseksperdi koostatud tehnilisel kirjelduse. Hanke eesmärk on leida teenusepakkuja, kes </w:t>
      </w:r>
      <w:r w:rsidR="7BD7E4F0">
        <w:rPr/>
        <w:t>pakuks maakondades koolitus- ja arendustegevusi organisatsioonide ning kohalike omavalitsuste töötajatele, kelle tööülesannete hulka kuulub kodanikuühiskonna organisatsioonide nõustamine, kogukondade kaasamine ja neile teabe jagamine (nt meetme nõustajad, kogukonnaspetsialistid, arenguspetsialistid jm). Arenguprogrammi läbinud oskab kvaliteetselt nõustada kogukondi, vabaühendusi ja kohalikke omavalitsusi, viia läbi proaktiivseid tegevusi laste ja noorte ühiskondlikku ellu kaasamiseks ning edendada kohaliku tasandi osapoolte koostööd kohaliku elu küsimustes. Arenguprogrammi ajakohastatud lähteülesanne valmib 2025. aasta lõpuks</w:t>
      </w:r>
      <w:r w:rsidR="7BD7E4F0">
        <w:rPr/>
        <w:t xml:space="preserve">. 2025. detsember kuulutatakse välja hange </w:t>
      </w:r>
      <w:r w:rsidR="7BD7E4F0">
        <w:rPr/>
        <w:t>programmi teistkordseks läbiviimiseks. Teenusepakkuja alustab tööd 2026. aasta veebruaris.</w:t>
      </w:r>
      <w:r>
        <w:br/>
      </w:r>
      <w:r>
        <w:br/>
      </w:r>
      <w:r w:rsidRPr="7BD7E4F0" w:rsidR="7BD7E4F0">
        <w:rPr>
          <w:rFonts w:ascii="Times New Roman" w:hAnsi="Times New Roman" w:cs="Times New Roman" w:asciiTheme="majorBidi" w:hAnsiTheme="majorBidi" w:cstheme="majorBidi"/>
          <w:color w:val="000000" w:themeColor="text1" w:themeTint="FF" w:themeShade="FF"/>
        </w:rPr>
        <w:t>2025.</w:t>
      </w:r>
      <w:r w:rsidRPr="7BD7E4F0" w:rsidR="7BD7E4F0">
        <w:rPr>
          <w:rFonts w:ascii="Times New Roman" w:hAnsi="Times New Roman" w:cs="Times New Roman" w:asciiTheme="majorBidi" w:hAnsiTheme="majorBidi" w:cstheme="majorBidi"/>
          <w:color w:val="000000" w:themeColor="text1" w:themeTint="FF" w:themeShade="FF"/>
        </w:rPr>
        <w:t xml:space="preserve"> </w:t>
      </w:r>
      <w:r w:rsidRPr="7BD7E4F0" w:rsidR="7BD7E4F0">
        <w:rPr>
          <w:rFonts w:ascii="Times New Roman" w:hAnsi="Times New Roman" w:eastAsia="" w:cs="Times New Roman" w:asciiTheme="majorBidi" w:hAnsiTheme="majorBidi" w:eastAsiaTheme="majorEastAsia" w:cstheme="majorBidi"/>
          <w:color w:val="000000" w:themeColor="text1" w:themeTint="FF" w:themeShade="FF"/>
        </w:rPr>
        <w:t xml:space="preserve">aastal leiti elluviijale raamhankega teenusepakkuja, kes korraldab projekti raames õppereise. Hanke </w:t>
      </w:r>
      <w:r w:rsidRPr="7BD7E4F0" w:rsidR="7BD7E4F0">
        <w:rPr>
          <w:rFonts w:ascii="Times New Roman" w:hAnsi="Times New Roman" w:eastAsia="" w:cs="Times New Roman" w:asciiTheme="majorBidi" w:hAnsiTheme="majorBidi" w:eastAsiaTheme="majorEastAsia" w:cstheme="majorBidi"/>
          <w:color w:val="000000" w:themeColor="text1" w:themeTint="FF" w:themeShade="FF"/>
        </w:rPr>
        <w:t>võitis Reisieksperdi AS, kellega sõlmiti leping õppereiside korraldamiseks minikonkursside alusel kuni 2028. aastani.</w:t>
      </w:r>
      <w:r w:rsidRPr="7BD7E4F0" w:rsidR="7BD7E4F0">
        <w:rPr>
          <w:rFonts w:ascii="Times New Roman" w:hAnsi="Times New Roman" w:eastAsia="" w:cs="Times New Roman" w:asciiTheme="majorBidi" w:hAnsiTheme="majorBidi" w:eastAsiaTheme="majorEastAsia" w:cstheme="majorBidi"/>
          <w:color w:val="000000" w:themeColor="text1" w:themeTint="FF" w:themeShade="FF"/>
        </w:rPr>
        <w:t xml:space="preserve"> </w:t>
      </w:r>
      <w:r w:rsidRPr="7BD7E4F0" w:rsidR="7BD7E4F0">
        <w:rPr>
          <w:rFonts w:ascii="Times New Roman" w:hAnsi="Times New Roman" w:eastAsia="" w:cs="Times New Roman" w:asciiTheme="majorBidi" w:hAnsiTheme="majorBidi" w:eastAsiaTheme="majorEastAsia" w:cstheme="majorBidi"/>
          <w:color w:val="000000" w:themeColor="text1" w:themeTint="FF" w:themeShade="FF"/>
        </w:rPr>
        <w:t>AP töögrupp</w:t>
      </w:r>
      <w:r w:rsidRPr="7BD7E4F0" w:rsidR="7BD7E4F0">
        <w:rPr>
          <w:rFonts w:ascii="Times New Roman" w:hAnsi="Times New Roman" w:eastAsia="" w:cs="Times New Roman" w:asciiTheme="majorBidi" w:hAnsiTheme="majorBidi" w:eastAsiaTheme="majorEastAsia" w:cstheme="majorBidi"/>
          <w:color w:val="000000" w:themeColor="text1" w:themeTint="FF" w:themeShade="FF"/>
        </w:rPr>
        <w:t xml:space="preserve"> hindas 2025. aastal toimunud </w:t>
      </w:r>
      <w:r w:rsidRPr="7BD7E4F0" w:rsidR="7BD7E4F0">
        <w:rPr>
          <w:rFonts w:ascii="Times New Roman" w:hAnsi="Times New Roman" w:eastAsia="" w:cs="Times New Roman" w:asciiTheme="majorBidi" w:hAnsiTheme="majorBidi" w:eastAsiaTheme="majorEastAsia" w:cstheme="majorBidi"/>
          <w:color w:val="000000" w:themeColor="text1" w:themeTint="FF" w:themeShade="FF"/>
        </w:rPr>
        <w:t>õppereisi</w:t>
      </w:r>
      <w:r w:rsidRPr="7BD7E4F0" w:rsidR="7BD7E4F0">
        <w:rPr>
          <w:rFonts w:ascii="Times New Roman" w:hAnsi="Times New Roman" w:eastAsia="" w:cs="Times New Roman" w:asciiTheme="majorBidi" w:hAnsiTheme="majorBidi" w:eastAsiaTheme="majorEastAsia" w:cstheme="majorBidi"/>
          <w:color w:val="000000" w:themeColor="text1" w:themeTint="FF" w:themeShade="FF"/>
        </w:rPr>
        <w:t xml:space="preserve"> </w:t>
      </w:r>
      <w:r w:rsidRPr="7BD7E4F0" w:rsidR="7BD7E4F0">
        <w:rPr>
          <w:rFonts w:ascii="Times New Roman" w:hAnsi="Times New Roman" w:eastAsia="" w:cs="Times New Roman" w:asciiTheme="majorBidi" w:hAnsiTheme="majorBidi" w:eastAsiaTheme="majorEastAsia" w:cstheme="majorBidi"/>
          <w:color w:val="000000" w:themeColor="text1" w:themeTint="FF" w:themeShade="FF"/>
        </w:rPr>
        <w:t xml:space="preserve">Portugali </w:t>
      </w:r>
      <w:r w:rsidRPr="7BD7E4F0" w:rsidR="7BD7E4F0">
        <w:rPr>
          <w:rFonts w:ascii="Times New Roman" w:hAnsi="Times New Roman" w:eastAsia="" w:cs="Times New Roman" w:asciiTheme="majorBidi" w:hAnsiTheme="majorBidi" w:eastAsiaTheme="majorEastAsia" w:cstheme="majorBidi"/>
          <w:color w:val="000000" w:themeColor="text1" w:themeTint="FF" w:themeShade="FF"/>
        </w:rPr>
        <w:t>väga väärtuslikuks ning leidis, et ka järgnevatel aastatel tuleks laste ja noorte kaasamispraktikaid Euroopas vaadelda laiemalt, mitte üksnes üksikute näidete või mudelite kaudu.</w:t>
      </w:r>
      <w:r w:rsidRPr="7BD7E4F0" w:rsidR="7BD7E4F0">
        <w:rPr>
          <w:rFonts w:ascii="Times New Roman" w:hAnsi="Times New Roman" w:eastAsia="" w:cs="Times New Roman" w:asciiTheme="majorBidi" w:hAnsiTheme="majorBidi" w:eastAsiaTheme="majorEastAsia" w:cstheme="majorBidi"/>
          <w:color w:val="000000" w:themeColor="text1" w:themeTint="FF" w:themeShade="FF"/>
        </w:rPr>
        <w:t xml:space="preserve"> </w:t>
      </w:r>
      <w:r w:rsidRPr="7BD7E4F0" w:rsidR="7BD7E4F0">
        <w:rPr>
          <w:rFonts w:ascii="Times New Roman" w:hAnsi="Times New Roman" w:eastAsia="Times New Roman" w:cs="Times New Roman"/>
          <w:b w:val="0"/>
          <w:bCs w:val="0"/>
          <w:noProof w:val="0"/>
          <w:sz w:val="24"/>
          <w:szCs w:val="24"/>
          <w:lang w:val="et-EE"/>
        </w:rPr>
        <w:t xml:space="preserve">Portugal valiti õppereisi sihtriigiks, kuna seal on välja kujunenud </w:t>
      </w:r>
      <w:r w:rsidRPr="7BD7E4F0" w:rsidR="7BD7E4F0">
        <w:rPr>
          <w:rFonts w:ascii="Times New Roman" w:hAnsi="Times New Roman" w:eastAsia="Times New Roman" w:cs="Times New Roman"/>
          <w:b w:val="0"/>
          <w:bCs w:val="0"/>
          <w:noProof w:val="0"/>
          <w:sz w:val="24"/>
          <w:szCs w:val="24"/>
          <w:lang w:val="et-EE"/>
        </w:rPr>
        <w:t xml:space="preserve">hästi toimiv </w:t>
      </w:r>
      <w:r w:rsidRPr="7BD7E4F0" w:rsidR="7BD7E4F0">
        <w:rPr>
          <w:rFonts w:ascii="Times New Roman" w:hAnsi="Times New Roman" w:eastAsia="Times New Roman" w:cs="Times New Roman"/>
          <w:b w:val="0"/>
          <w:bCs w:val="0"/>
          <w:noProof w:val="0"/>
          <w:sz w:val="24"/>
          <w:szCs w:val="24"/>
          <w:lang w:val="et-EE"/>
        </w:rPr>
        <w:t>KOV-ide</w:t>
      </w:r>
      <w:r w:rsidRPr="7BD7E4F0" w:rsidR="7BD7E4F0">
        <w:rPr>
          <w:rFonts w:ascii="Times New Roman" w:hAnsi="Times New Roman" w:eastAsia="Times New Roman" w:cs="Times New Roman"/>
          <w:b w:val="0"/>
          <w:bCs w:val="0"/>
          <w:noProof w:val="0"/>
          <w:sz w:val="24"/>
          <w:szCs w:val="24"/>
          <w:lang w:val="et-EE"/>
        </w:rPr>
        <w:t xml:space="preserve"> ja vabaühenduste koostöömudel</w:t>
      </w:r>
      <w:r w:rsidRPr="7BD7E4F0" w:rsidR="7BD7E4F0">
        <w:rPr>
          <w:rFonts w:ascii="Times New Roman" w:hAnsi="Times New Roman" w:eastAsia="Times New Roman" w:cs="Times New Roman"/>
          <w:b w:val="0"/>
          <w:bCs w:val="0"/>
          <w:noProof w:val="0"/>
          <w:sz w:val="24"/>
          <w:szCs w:val="24"/>
          <w:lang w:val="et-EE"/>
        </w:rPr>
        <w:t xml:space="preserve">, kus noorte osalus on selgelt strateegiline prioriteet ning </w:t>
      </w:r>
      <w:r w:rsidRPr="7BD7E4F0" w:rsidR="7BD7E4F0">
        <w:rPr>
          <w:rFonts w:ascii="Times New Roman" w:hAnsi="Times New Roman" w:eastAsia="Times New Roman" w:cs="Times New Roman"/>
          <w:b w:val="0"/>
          <w:bCs w:val="0"/>
          <w:noProof w:val="0"/>
          <w:sz w:val="24"/>
          <w:szCs w:val="24"/>
          <w:lang w:val="et-EE"/>
        </w:rPr>
        <w:t>noortevolikogudel</w:t>
      </w:r>
      <w:r w:rsidRPr="7BD7E4F0" w:rsidR="7BD7E4F0">
        <w:rPr>
          <w:rFonts w:ascii="Times New Roman" w:hAnsi="Times New Roman" w:eastAsia="Times New Roman" w:cs="Times New Roman"/>
          <w:b w:val="0"/>
          <w:bCs w:val="0"/>
          <w:noProof w:val="0"/>
          <w:sz w:val="24"/>
          <w:szCs w:val="24"/>
          <w:lang w:val="et-EE"/>
        </w:rPr>
        <w:t xml:space="preserve"> ja kogukondlikel algatustel on reaalne mõju otsustusprotsessidele. Õppereis andis võimaluse näha, kuidas kasutatakse usalduspõhist koostööd, mitterahalist toetust ja kogukonnaruumi noorte kaasamiseks viisil, mis pakub Eestile väärtuslikku võrdlus- ja õppematerjali. Samuti võimaldas Portugali kogemus </w:t>
      </w:r>
      <w:r w:rsidRPr="7BD7E4F0" w:rsidR="7BD7E4F0">
        <w:rPr>
          <w:rFonts w:ascii="Times New Roman" w:hAnsi="Times New Roman" w:eastAsia="Times New Roman" w:cs="Times New Roman"/>
          <w:b w:val="0"/>
          <w:bCs w:val="0"/>
          <w:noProof w:val="0"/>
          <w:sz w:val="24"/>
          <w:szCs w:val="24"/>
          <w:lang w:val="et-EE"/>
        </w:rPr>
        <w:t>kriitiliselt peegeldada Eesti tugevusi</w:t>
      </w:r>
      <w:r w:rsidRPr="7BD7E4F0" w:rsidR="7BD7E4F0">
        <w:rPr>
          <w:rFonts w:ascii="Times New Roman" w:hAnsi="Times New Roman" w:eastAsia="Times New Roman" w:cs="Times New Roman"/>
          <w:b w:val="0"/>
          <w:bCs w:val="0"/>
          <w:noProof w:val="0"/>
          <w:sz w:val="24"/>
          <w:szCs w:val="24"/>
          <w:lang w:val="et-EE"/>
        </w:rPr>
        <w:t xml:space="preserve"> (nt noorsootöö professionaalsus ja süsteemsus) ning koguda </w:t>
      </w:r>
      <w:r w:rsidRPr="7BD7E4F0" w:rsidR="7BD7E4F0">
        <w:rPr>
          <w:rFonts w:ascii="Times New Roman" w:hAnsi="Times New Roman" w:eastAsia="Times New Roman" w:cs="Times New Roman"/>
          <w:b w:val="0"/>
          <w:bCs w:val="0"/>
          <w:noProof w:val="0"/>
          <w:sz w:val="24"/>
          <w:szCs w:val="24"/>
          <w:lang w:val="et-EE"/>
        </w:rPr>
        <w:t>sisendit</w:t>
      </w:r>
      <w:r w:rsidRPr="7BD7E4F0" w:rsidR="7BD7E4F0">
        <w:rPr>
          <w:rFonts w:ascii="Times New Roman" w:hAnsi="Times New Roman" w:eastAsia="Times New Roman" w:cs="Times New Roman"/>
          <w:b w:val="0"/>
          <w:bCs w:val="0"/>
          <w:noProof w:val="0"/>
          <w:sz w:val="24"/>
          <w:szCs w:val="24"/>
          <w:lang w:val="et-EE"/>
        </w:rPr>
        <w:t xml:space="preserve"> </w:t>
      </w:r>
      <w:r w:rsidRPr="7BD7E4F0" w:rsidR="7BD7E4F0">
        <w:rPr>
          <w:rFonts w:ascii="Times New Roman" w:hAnsi="Times New Roman" w:eastAsia="" w:cs="Times New Roman" w:asciiTheme="majorBidi" w:hAnsiTheme="majorBidi" w:eastAsiaTheme="majorEastAsia" w:cstheme="majorBidi"/>
          <w:b w:val="0"/>
          <w:bCs w:val="0"/>
          <w:color w:val="000000" w:themeColor="text1" w:themeTint="FF" w:themeShade="FF"/>
        </w:rPr>
        <w:t>projekti</w:t>
      </w:r>
      <w:r w:rsidRPr="7BD7E4F0" w:rsidR="7BD7E4F0">
        <w:rPr>
          <w:rFonts w:ascii="Times New Roman" w:hAnsi="Times New Roman" w:eastAsia="" w:cs="Times New Roman" w:asciiTheme="majorBidi" w:hAnsiTheme="majorBidi" w:eastAsiaTheme="majorEastAsia" w:cstheme="majorBidi"/>
          <w:b w:val="0"/>
          <w:bCs w:val="0"/>
          <w:color w:val="000000" w:themeColor="text1" w:themeTint="FF" w:themeShade="FF"/>
        </w:rPr>
        <w:t xml:space="preserve">. </w:t>
      </w:r>
      <w:r w:rsidRPr="7BD7E4F0" w:rsidR="7BD7E4F0">
        <w:rPr>
          <w:rFonts w:ascii="Times New Roman" w:hAnsi="Times New Roman" w:eastAsia="" w:cs="Times New Roman" w:asciiTheme="majorBidi" w:hAnsiTheme="majorBidi" w:eastAsiaTheme="majorEastAsia" w:cstheme="majorBidi"/>
          <w:color w:val="000000" w:themeColor="text1" w:themeTint="FF" w:themeShade="FF"/>
        </w:rPr>
        <w:t xml:space="preserve">2025. </w:t>
      </w:r>
      <w:r w:rsidRPr="7BD7E4F0" w:rsidR="7BD7E4F0">
        <w:rPr>
          <w:rFonts w:ascii="Times New Roman" w:hAnsi="Times New Roman" w:eastAsia="" w:cs="Times New Roman" w:asciiTheme="majorBidi" w:hAnsiTheme="majorBidi" w:eastAsiaTheme="majorEastAsia" w:cstheme="majorBidi"/>
          <w:color w:val="000000" w:themeColor="text1" w:themeTint="FF" w:themeShade="FF"/>
        </w:rPr>
        <w:t>a</w:t>
      </w:r>
      <w:r w:rsidRPr="7BD7E4F0" w:rsidR="7BD7E4F0">
        <w:rPr>
          <w:rFonts w:ascii="Times New Roman" w:hAnsi="Times New Roman" w:eastAsia="" w:cs="Times New Roman" w:asciiTheme="majorBidi" w:hAnsiTheme="majorBidi" w:eastAsiaTheme="majorEastAsia" w:cstheme="majorBidi"/>
          <w:color w:val="000000" w:themeColor="text1" w:themeTint="FF" w:themeShade="FF"/>
        </w:rPr>
        <w:t>astal</w:t>
      </w:r>
      <w:r w:rsidRPr="7BD7E4F0" w:rsidR="7BD7E4F0">
        <w:rPr>
          <w:rFonts w:ascii="Times New Roman" w:hAnsi="Times New Roman" w:eastAsia="" w:cs="Times New Roman" w:asciiTheme="majorBidi" w:hAnsiTheme="majorBidi" w:eastAsiaTheme="majorEastAsia" w:cstheme="majorBidi"/>
          <w:color w:val="000000" w:themeColor="text1" w:themeTint="FF" w:themeShade="FF"/>
        </w:rPr>
        <w:t xml:space="preserve"> </w:t>
      </w:r>
      <w:r w:rsidRPr="7BD7E4F0" w:rsidR="7BD7E4F0">
        <w:rPr>
          <w:rFonts w:ascii="Times New Roman" w:hAnsi="Times New Roman" w:eastAsia="" w:cs="Times New Roman" w:asciiTheme="majorBidi" w:hAnsiTheme="majorBidi" w:eastAsiaTheme="majorEastAsia" w:cstheme="majorBidi"/>
          <w:color w:val="000000" w:themeColor="text1" w:themeTint="FF" w:themeShade="FF"/>
        </w:rPr>
        <w:t>koos AP töögrupiga t</w:t>
      </w:r>
      <w:r w:rsidR="7BD7E4F0">
        <w:rPr/>
        <w:t>egevussuuna</w:t>
      </w:r>
      <w:r w:rsidRPr="7BD7E4F0" w:rsidR="7BD7E4F0">
        <w:rPr>
          <w:rFonts w:ascii="Times New Roman" w:hAnsi="Times New Roman" w:eastAsia="" w:cs="Times New Roman" w:asciiTheme="majorBidi" w:hAnsiTheme="majorBidi" w:eastAsiaTheme="majorEastAsia" w:cstheme="majorBidi"/>
          <w:color w:val="000000" w:themeColor="text1" w:themeTint="FF" w:themeShade="FF"/>
        </w:rPr>
        <w:t xml:space="preserve"> sihtrühma vajadusi </w:t>
      </w:r>
      <w:r w:rsidRPr="7BD7E4F0" w:rsidR="7BD7E4F0">
        <w:rPr>
          <w:rFonts w:ascii="Times New Roman" w:hAnsi="Times New Roman" w:eastAsia="" w:cs="Times New Roman" w:asciiTheme="majorBidi" w:hAnsiTheme="majorBidi" w:eastAsiaTheme="majorEastAsia" w:cstheme="majorBidi"/>
          <w:color w:val="000000" w:themeColor="text1" w:themeTint="FF" w:themeShade="FF"/>
        </w:rPr>
        <w:t>analüüsides</w:t>
      </w:r>
      <w:r w:rsidRPr="7BD7E4F0" w:rsidR="7BD7E4F0">
        <w:rPr>
          <w:rFonts w:ascii="Times New Roman" w:hAnsi="Times New Roman" w:eastAsia="" w:cs="Times New Roman" w:asciiTheme="majorBidi" w:hAnsiTheme="majorBidi" w:eastAsiaTheme="majorEastAsia" w:cstheme="majorBidi"/>
          <w:color w:val="000000" w:themeColor="text1" w:themeTint="FF" w:themeShade="FF"/>
        </w:rPr>
        <w:t xml:space="preserve"> kujunes arvamus, et </w:t>
      </w:r>
      <w:r w:rsidRPr="7BD7E4F0" w:rsidR="7BD7E4F0">
        <w:rPr>
          <w:rFonts w:ascii="Times New Roman" w:hAnsi="Times New Roman" w:eastAsia="" w:cs="Times New Roman" w:asciiTheme="majorBidi" w:hAnsiTheme="majorBidi" w:eastAsiaTheme="majorEastAsia" w:cstheme="majorBidi"/>
          <w:color w:val="000000" w:themeColor="text1" w:themeTint="FF" w:themeShade="FF"/>
        </w:rPr>
        <w:t xml:space="preserve">on </w:t>
      </w:r>
      <w:r w:rsidRPr="7BD7E4F0" w:rsidR="7BD7E4F0">
        <w:rPr>
          <w:rFonts w:ascii="Times New Roman" w:hAnsi="Times New Roman" w:eastAsia="" w:cs="Times New Roman" w:asciiTheme="majorBidi" w:hAnsiTheme="majorBidi" w:eastAsiaTheme="majorEastAsia" w:cstheme="majorBidi"/>
          <w:color w:val="000000" w:themeColor="text1" w:themeTint="FF" w:themeShade="FF"/>
        </w:rPr>
        <w:t xml:space="preserve">oluline kohtuda erinevate kohalike omavalitsustega, kus vastavad mudelid toimivad, ning arvestada laiemalt nii kohalikku konteksti, osapooli, etnilist tausta kui ka ühiskondlikke norme. Ilma nende aspektideta on keeruline teha sisukaid võrdlusi ja hinnata, kas sarnased mudelid võiksid toimida ka Eestis. Selline võrdlusmoment on väärtuslik, sest aitab mõista senist praktikat ning täiendada seda õppereisil saadud </w:t>
      </w:r>
      <w:r w:rsidRPr="7BD7E4F0" w:rsidR="7BD7E4F0">
        <w:rPr>
          <w:rFonts w:ascii="Times New Roman" w:hAnsi="Times New Roman" w:eastAsia="" w:cs="Times New Roman" w:asciiTheme="majorBidi" w:hAnsiTheme="majorBidi" w:eastAsiaTheme="majorEastAsia" w:cstheme="majorBidi"/>
          <w:color w:val="000000" w:themeColor="text1" w:themeTint="FF" w:themeShade="FF"/>
        </w:rPr>
        <w:t>kogemuste</w:t>
      </w:r>
      <w:r w:rsidRPr="7BD7E4F0" w:rsidR="7BD7E4F0">
        <w:rPr>
          <w:rFonts w:ascii="Times New Roman" w:hAnsi="Times New Roman" w:eastAsia="" w:cs="Times New Roman" w:asciiTheme="majorBidi" w:hAnsiTheme="majorBidi" w:eastAsiaTheme="majorEastAsia" w:cstheme="majorBidi"/>
          <w:color w:val="000000" w:themeColor="text1" w:themeTint="FF" w:themeShade="FF"/>
        </w:rPr>
        <w:t xml:space="preserve"> </w:t>
      </w:r>
      <w:r w:rsidRPr="7BD7E4F0" w:rsidR="7BD7E4F0">
        <w:rPr>
          <w:rFonts w:ascii="Times New Roman" w:hAnsi="Times New Roman" w:eastAsia="" w:cs="Times New Roman" w:asciiTheme="majorBidi" w:hAnsiTheme="majorBidi" w:eastAsiaTheme="majorEastAsia" w:cstheme="majorBidi"/>
          <w:color w:val="000000" w:themeColor="text1" w:themeTint="FF" w:themeShade="FF"/>
        </w:rPr>
        <w:t>põhjal</w:t>
      </w:r>
      <w:r w:rsidRPr="7BD7E4F0" w:rsidR="7BD7E4F0">
        <w:rPr>
          <w:rFonts w:ascii="Times New Roman" w:hAnsi="Times New Roman" w:eastAsia="" w:cs="Times New Roman" w:asciiTheme="majorBidi" w:hAnsiTheme="majorBidi" w:eastAsiaTheme="majorEastAsia" w:cstheme="majorBidi"/>
          <w:color w:val="000000" w:themeColor="text1" w:themeTint="FF" w:themeShade="FF"/>
        </w:rPr>
        <w:t>.</w:t>
      </w:r>
      <w:r w:rsidRPr="7BD7E4F0" w:rsidR="7BD7E4F0">
        <w:rPr>
          <w:rFonts w:ascii="Times New Roman" w:hAnsi="Times New Roman" w:eastAsia="" w:cs="Times New Roman" w:asciiTheme="majorBidi" w:hAnsiTheme="majorBidi" w:eastAsiaTheme="majorEastAsia" w:cstheme="majorBidi"/>
          <w:color w:val="000000" w:themeColor="text1" w:themeTint="FF" w:themeShade="FF"/>
        </w:rPr>
        <w:t xml:space="preserve"> </w:t>
      </w:r>
      <w:r>
        <w:br/>
      </w:r>
      <w:r>
        <w:br/>
      </w:r>
      <w:r w:rsidRPr="7BD7E4F0" w:rsidR="7BD7E4F0">
        <w:rPr>
          <w:rFonts w:ascii="Times New Roman" w:hAnsi="Times New Roman" w:eastAsia="" w:cs="Times New Roman" w:asciiTheme="majorBidi" w:hAnsiTheme="majorBidi" w:eastAsiaTheme="majorEastAsia" w:cstheme="majorBidi"/>
          <w:color w:val="000000" w:themeColor="text1" w:themeTint="FF" w:themeShade="FF"/>
        </w:rPr>
        <w:t>AP töögrupp tegi ettepaneku kavandada 2026. aasta õppereis Soome, kuna see riik on rahvusvaheliselt tunnustatud eeskuju noorte süsteemse kaasamise, kogukonnapõhise valitsemise ning avaliku sektori ja kodanikuühiskonna partnerluse arendamisel. Soomes on seadusega tagatud noorte osalus kohaliku tasandi otsustusprotsessides (noorte nõukogude süsteem), mis loob tugeva aluse demokraatlike hoiakute ja osalusvõime kujunemiseks juba varases eas. See kogemus toetab otseselt TAT tegevuste eesmärki – tõsta noorte teadlikkust ja oskust ühiskonnas aktiivselt kaasa rääkida ning tugevdada vabakonna suutlikkust noori oma tegevusse kaasata.</w:t>
      </w:r>
      <w:r w:rsidRPr="7BD7E4F0" w:rsidR="7BD7E4F0">
        <w:rPr>
          <w:rFonts w:ascii="Times New Roman" w:hAnsi="Times New Roman" w:eastAsia="" w:cs="Times New Roman" w:asciiTheme="majorBidi" w:hAnsiTheme="majorBidi" w:eastAsiaTheme="majorEastAsia" w:cstheme="majorBidi"/>
          <w:color w:val="000000" w:themeColor="text1" w:themeTint="FF" w:themeShade="FF"/>
        </w:rPr>
        <w:t xml:space="preserve"> </w:t>
      </w:r>
      <w:r w:rsidRPr="7BD7E4F0" w:rsidR="7BD7E4F0">
        <w:rPr>
          <w:rFonts w:ascii="Times New Roman" w:hAnsi="Times New Roman" w:eastAsia="" w:cs="Times New Roman" w:asciiTheme="majorBidi" w:hAnsiTheme="majorBidi" w:eastAsiaTheme="majorEastAsia" w:cstheme="majorBidi"/>
          <w:color w:val="000000" w:themeColor="text1" w:themeTint="FF" w:themeShade="FF"/>
        </w:rPr>
        <w:t xml:space="preserve">Lisaks iseloomustab Soomet regionaalselt tasakaalustatud kogukonnatöö ja partnerluspõhine juhtimismudel, mis aitab leida lahendusi kohaliku arengu ja kodanikuühiskonna koostöö edendamiseks ka </w:t>
      </w:r>
      <w:r w:rsidRPr="7BD7E4F0" w:rsidR="7BD7E4F0">
        <w:rPr>
          <w:rFonts w:ascii="Times New Roman" w:hAnsi="Times New Roman" w:eastAsia="" w:cs="Times New Roman" w:asciiTheme="majorBidi" w:hAnsiTheme="majorBidi" w:eastAsiaTheme="majorEastAsia" w:cstheme="majorBidi"/>
          <w:color w:val="000000" w:themeColor="text1" w:themeTint="FF" w:themeShade="FF"/>
        </w:rPr>
        <w:t>hajaasustusega</w:t>
      </w:r>
      <w:r w:rsidRPr="7BD7E4F0" w:rsidR="7BD7E4F0">
        <w:rPr>
          <w:rFonts w:ascii="Times New Roman" w:hAnsi="Times New Roman" w:eastAsia="" w:cs="Times New Roman" w:asciiTheme="majorBidi" w:hAnsiTheme="majorBidi" w:eastAsiaTheme="majorEastAsia" w:cstheme="majorBidi"/>
          <w:color w:val="000000" w:themeColor="text1" w:themeTint="FF" w:themeShade="FF"/>
        </w:rPr>
        <w:t xml:space="preserve"> piirkondades. </w:t>
      </w:r>
      <w:r w:rsidRPr="7BD7E4F0" w:rsidR="7BD7E4F0">
        <w:rPr>
          <w:rFonts w:ascii="Times New Roman" w:hAnsi="Times New Roman" w:cs="Times New Roman" w:asciiTheme="majorBidi" w:hAnsiTheme="majorBidi" w:cstheme="majorBidi"/>
          <w:color w:val="000000" w:themeColor="text1" w:themeTint="FF" w:themeShade="FF"/>
        </w:rPr>
        <w:t>Õ</w:t>
      </w:r>
      <w:r w:rsidRPr="7BD7E4F0" w:rsidR="7BD7E4F0">
        <w:rPr>
          <w:rFonts w:ascii="Times New Roman" w:hAnsi="Times New Roman" w:eastAsia="" w:cs="Times New Roman" w:asciiTheme="majorBidi" w:hAnsiTheme="majorBidi" w:eastAsiaTheme="majorEastAsia" w:cstheme="majorBidi"/>
          <w:color w:val="000000" w:themeColor="text1" w:themeTint="FF" w:themeShade="FF"/>
        </w:rPr>
        <w:t>ppereis võimaldab tutvuda nii avaliku sektori kui ka vabakonna koostöövormidega, sealhulgas noorsootöö, sotsiaalse innovatsiooni ja kogukonnapoliitika lõimimise praktikatega.</w:t>
      </w:r>
      <w:r w:rsidRPr="7BD7E4F0" w:rsidR="7BD7E4F0">
        <w:rPr>
          <w:rFonts w:ascii="Times New Roman" w:hAnsi="Times New Roman" w:eastAsia="" w:cs="Times New Roman" w:asciiTheme="majorBidi" w:hAnsiTheme="majorBidi" w:eastAsiaTheme="majorEastAsia" w:cstheme="majorBidi"/>
          <w:color w:val="000000" w:themeColor="text1" w:themeTint="FF" w:themeShade="FF"/>
        </w:rPr>
        <w:t xml:space="preserve"> </w:t>
      </w:r>
      <w:r w:rsidRPr="7BD7E4F0" w:rsidR="7BD7E4F0">
        <w:rPr>
          <w:rFonts w:ascii="Times New Roman" w:hAnsi="Times New Roman" w:eastAsia="" w:cs="Times New Roman" w:asciiTheme="majorBidi" w:hAnsiTheme="majorBidi" w:eastAsiaTheme="majorEastAsia" w:cstheme="majorBidi"/>
          <w:color w:val="000000" w:themeColor="text1" w:themeTint="FF" w:themeShade="FF"/>
        </w:rPr>
        <w:t>Soome lähenemine on Eestiga võrreldavas kontekstis toimiv ja rakendatav, võimaldades õppida praktilisi mudeleid, mida saab kohandada Eesti maakondlike konsultantide ja vabaühenduste tegevusse. Samuti toetab Soome kogemus TAT horisontaalsete põhimõtete – võrdsete võimaluste, ligipääsetavuse ja regionaalse tasakaalu – rakendamist ning aitab tugevdada Eesti kodanikuühiskonna süsteemset võimekust noorte kaasamisel.</w:t>
      </w:r>
      <w:r>
        <w:br/>
      </w:r>
      <w:r>
        <w:br/>
      </w:r>
      <w:r w:rsidR="7BD7E4F0">
        <w:rPr/>
        <w:t xml:space="preserve">Projekti kasuteguri suurendamiseks </w:t>
      </w:r>
      <w:r w:rsidR="7BD7E4F0">
        <w:rPr/>
        <w:t xml:space="preserve">on oluline </w:t>
      </w:r>
      <w:r w:rsidR="7BD7E4F0">
        <w:rPr/>
        <w:t>kasvatada</w:t>
      </w:r>
      <w:r w:rsidR="7BD7E4F0">
        <w:rPr/>
        <w:t xml:space="preserve"> proaktiivselt läbi erinevate </w:t>
      </w:r>
      <w:r w:rsidR="7BD7E4F0">
        <w:rPr/>
        <w:t xml:space="preserve">tegevuste </w:t>
      </w:r>
      <w:r w:rsidR="7BD7E4F0">
        <w:rPr/>
        <w:t>valdkonna võrgustik</w:t>
      </w:r>
      <w:r w:rsidR="7BD7E4F0">
        <w:rPr/>
        <w:t>ku</w:t>
      </w:r>
      <w:r w:rsidR="7BD7E4F0">
        <w:rPr/>
        <w:t>. Projekti raames on juba praegu tekkinud</w:t>
      </w:r>
      <w:r w:rsidR="7BD7E4F0">
        <w:rPr/>
        <w:t xml:space="preserve"> projekti tegevuste kaudu</w:t>
      </w:r>
      <w:r w:rsidR="7BD7E4F0">
        <w:rPr/>
        <w:t xml:space="preserve"> </w:t>
      </w:r>
      <w:r w:rsidR="7BD7E4F0">
        <w:rPr/>
        <w:t>võrgustik</w:t>
      </w:r>
      <w:r w:rsidR="7BD7E4F0">
        <w:rPr/>
        <w:t>, kelle</w:t>
      </w:r>
      <w:r w:rsidR="7BD7E4F0">
        <w:rPr/>
        <w:t xml:space="preserve"> aktiivse kaasamise kaudu on tekkinud ka nende omavahelised tegevused</w:t>
      </w:r>
      <w:r w:rsidR="7BD7E4F0">
        <w:rPr/>
        <w:t>, koostööette</w:t>
      </w:r>
      <w:r w:rsidR="7BD7E4F0">
        <w:rPr/>
        <w:t>võtmised näideteks s</w:t>
      </w:r>
      <w:r w:rsidR="7BD7E4F0">
        <w:rPr/>
        <w:t xml:space="preserve">aab tuua mitmeid </w:t>
      </w:r>
      <w:r w:rsidR="7BD7E4F0">
        <w:rPr/>
        <w:t xml:space="preserve">koosloomesündmusi, </w:t>
      </w:r>
      <w:r w:rsidRPr="7BD7E4F0" w:rsidR="7BD7E4F0">
        <w:rPr>
          <w:rFonts w:ascii="Times New Roman" w:hAnsi="Times New Roman" w:eastAsia="Times New Roman" w:cs="Times New Roman"/>
          <w:b w:val="0"/>
          <w:bCs w:val="0"/>
          <w:i w:val="0"/>
          <w:iCs w:val="0"/>
          <w:caps w:val="0"/>
          <w:smallCaps w:val="0"/>
          <w:noProof w:val="0"/>
          <w:color w:val="313131"/>
          <w:sz w:val="24"/>
          <w:szCs w:val="24"/>
          <w:lang w:val="et-EE"/>
        </w:rPr>
        <w:t xml:space="preserve">Jõgeva- ja Viljandimaa kogukondade ja noorte </w:t>
      </w:r>
      <w:r w:rsidRPr="7BD7E4F0" w:rsidR="7BD7E4F0">
        <w:rPr>
          <w:rFonts w:ascii="Times New Roman" w:hAnsi="Times New Roman" w:eastAsia="Times New Roman" w:cs="Times New Roman"/>
          <w:b w:val="0"/>
          <w:bCs w:val="0"/>
          <w:i w:val="0"/>
          <w:iCs w:val="0"/>
          <w:caps w:val="0"/>
          <w:smallCaps w:val="0"/>
          <w:noProof w:val="0"/>
          <w:color w:val="313131"/>
          <w:sz w:val="24"/>
          <w:szCs w:val="24"/>
          <w:lang w:val="et-EE"/>
        </w:rPr>
        <w:t>häkatoni</w:t>
      </w:r>
      <w:r w:rsidRPr="7BD7E4F0" w:rsidR="7BD7E4F0">
        <w:rPr>
          <w:rFonts w:ascii="Times New Roman" w:hAnsi="Times New Roman" w:eastAsia="Times New Roman" w:cs="Times New Roman"/>
          <w:b w:val="0"/>
          <w:bCs w:val="0"/>
          <w:i w:val="0"/>
          <w:iCs w:val="0"/>
          <w:caps w:val="0"/>
          <w:smallCaps w:val="0"/>
          <w:noProof w:val="0"/>
          <w:color w:val="313131"/>
          <w:sz w:val="24"/>
          <w:szCs w:val="24"/>
          <w:lang w:val="et-EE"/>
        </w:rPr>
        <w:t xml:space="preserve"> piloot j</w:t>
      </w:r>
      <w:r w:rsidRPr="7BD7E4F0" w:rsidR="7BD7E4F0">
        <w:rPr>
          <w:rFonts w:ascii="Times New Roman" w:hAnsi="Times New Roman" w:eastAsia="Times New Roman" w:cs="Times New Roman"/>
          <w:b w:val="0"/>
          <w:bCs w:val="0"/>
          <w:i w:val="0"/>
          <w:iCs w:val="0"/>
          <w:caps w:val="0"/>
          <w:smallCaps w:val="0"/>
          <w:noProof w:val="0"/>
          <w:color w:val="313131"/>
          <w:sz w:val="24"/>
          <w:szCs w:val="24"/>
          <w:lang w:val="et-EE"/>
        </w:rPr>
        <w:t>ne.</w:t>
      </w:r>
      <w:r w:rsidR="7BD7E4F0">
        <w:rPr/>
        <w:t xml:space="preserve"> </w:t>
      </w:r>
      <w:r w:rsidR="7BD7E4F0">
        <w:rPr/>
        <w:t xml:space="preserve">Sellepärast osalevad </w:t>
      </w:r>
      <w:r w:rsidRPr="7BD7E4F0" w:rsidR="7BD7E4F0">
        <w:rPr>
          <w:rFonts w:ascii="Times New Roman" w:hAnsi="Times New Roman" w:eastAsia="" w:cs="Times New Roman" w:asciiTheme="majorBidi" w:hAnsiTheme="majorBidi" w:eastAsiaTheme="majorEastAsia" w:cstheme="majorBidi"/>
          <w:color w:val="000000" w:themeColor="text1" w:themeTint="FF" w:themeShade="FF"/>
        </w:rPr>
        <w:t>õ</w:t>
      </w:r>
      <w:r w:rsidRPr="7BD7E4F0" w:rsidR="7BD7E4F0">
        <w:rPr>
          <w:rFonts w:ascii="Times New Roman" w:hAnsi="Times New Roman" w:eastAsia="" w:cs="Times New Roman" w:asciiTheme="majorBidi" w:hAnsiTheme="majorBidi" w:eastAsiaTheme="majorEastAsia" w:cstheme="majorBidi"/>
          <w:color w:val="000000" w:themeColor="text1" w:themeTint="FF" w:themeShade="FF"/>
        </w:rPr>
        <w:t xml:space="preserve">ppereisil </w:t>
      </w:r>
      <w:r w:rsidRPr="7BD7E4F0" w:rsidR="7BD7E4F0">
        <w:rPr>
          <w:rFonts w:ascii="Times New Roman" w:hAnsi="Times New Roman" w:eastAsia="" w:cs="Times New Roman" w:asciiTheme="majorBidi" w:hAnsiTheme="majorBidi" w:eastAsiaTheme="majorEastAsia" w:cstheme="majorBidi"/>
          <w:color w:val="000000" w:themeColor="text1" w:themeTint="FF" w:themeShade="FF"/>
        </w:rPr>
        <w:t>projekti töögruppide liikmed, arenguprogrammi osalejad ja MAK konsultandid</w:t>
      </w:r>
      <w:r w:rsidRPr="7BD7E4F0" w:rsidR="7BD7E4F0">
        <w:rPr>
          <w:rFonts w:ascii="Times New Roman" w:hAnsi="Times New Roman" w:eastAsia="" w:cs="Times New Roman" w:asciiTheme="majorBidi" w:hAnsiTheme="majorBidi" w:eastAsiaTheme="majorEastAsia" w:cstheme="majorBidi"/>
          <w:color w:val="000000" w:themeColor="text1" w:themeTint="FF" w:themeShade="FF"/>
        </w:rPr>
        <w:t xml:space="preserve">. </w:t>
      </w:r>
      <w:r w:rsidRPr="7BD7E4F0" w:rsidR="7BD7E4F0">
        <w:rPr>
          <w:rFonts w:ascii="Times New Roman" w:hAnsi="Times New Roman" w:eastAsia="" w:cs="Times New Roman" w:asciiTheme="majorBidi" w:hAnsiTheme="majorBidi" w:eastAsiaTheme="majorEastAsia" w:cstheme="majorBidi"/>
          <w:color w:val="000000" w:themeColor="text1" w:themeTint="FF" w:themeShade="FF"/>
        </w:rPr>
        <w:t>Õppereisil osaleb kokku 30 inimest.</w:t>
      </w:r>
      <w:r w:rsidRPr="7BD7E4F0" w:rsidR="7BD7E4F0">
        <w:rPr>
          <w:rFonts w:ascii="Times New Roman" w:hAnsi="Times New Roman" w:eastAsia="" w:cs="Times New Roman" w:asciiTheme="majorBidi" w:hAnsiTheme="majorBidi" w:eastAsiaTheme="majorEastAsia" w:cstheme="majorBidi"/>
          <w:color w:val="000000" w:themeColor="text1" w:themeTint="FF" w:themeShade="FF"/>
        </w:rPr>
        <w:t xml:space="preserve"> Tegevusega</w:t>
      </w:r>
      <w:r w:rsidRPr="7BD7E4F0" w:rsidR="7BD7E4F0">
        <w:rPr>
          <w:rFonts w:ascii="Times New Roman" w:hAnsi="Times New Roman" w:eastAsia="" w:cs="Times New Roman" w:asciiTheme="majorBidi" w:hAnsiTheme="majorBidi" w:eastAsiaTheme="majorEastAsia" w:cstheme="majorBidi"/>
          <w:color w:val="000000" w:themeColor="text1" w:themeTint="FF" w:themeShade="FF"/>
        </w:rPr>
        <w:t xml:space="preserve"> kogutakse sisendit TAT tegevuste 2.1 (süsteemse kogukonnapõhise laste ja noorte kaasamismudeli arendamine), 2.2.3.1 (maakondlike koolitus- ja arendustegevuste korraldamine ja läbiviimine) ning 2.2.3.2 (noortele suunatud teadlikkust tõstvate kohtumiste ja sündmuste korraldamine) ettevalmistamiseks ja elluviimiseks.</w:t>
      </w:r>
      <w:r>
        <w:br/>
      </w:r>
      <w:r>
        <w:br/>
      </w:r>
      <w:r w:rsidRPr="7BD7E4F0" w:rsidR="7BD7E4F0">
        <w:rPr>
          <w:rFonts w:ascii="Times New Roman" w:hAnsi="Times New Roman" w:eastAsia="" w:cs="Times New Roman" w:asciiTheme="majorBidi" w:hAnsiTheme="majorBidi" w:eastAsiaTheme="majorEastAsia" w:cstheme="majorBidi"/>
          <w:color w:val="000000" w:themeColor="text1" w:themeTint="FF" w:themeShade="FF"/>
        </w:rPr>
        <w:t>Samuti on õ</w:t>
      </w:r>
      <w:r w:rsidRPr="7BD7E4F0" w:rsidR="7BD7E4F0">
        <w:rPr>
          <w:rFonts w:ascii="Times New Roman" w:hAnsi="Times New Roman" w:eastAsia="" w:cs="Times New Roman" w:asciiTheme="majorBidi" w:hAnsiTheme="majorBidi" w:eastAsiaTheme="majorEastAsia" w:cstheme="majorBidi"/>
          <w:color w:val="000000" w:themeColor="text1" w:themeTint="FF" w:themeShade="FF"/>
        </w:rPr>
        <w:t>ppereisi eesmärk</w:t>
      </w:r>
      <w:r w:rsidRPr="7BD7E4F0" w:rsidR="7BD7E4F0">
        <w:rPr>
          <w:rFonts w:ascii="Times New Roman" w:hAnsi="Times New Roman" w:eastAsia="" w:cs="Times New Roman" w:asciiTheme="majorBidi" w:hAnsiTheme="majorBidi" w:eastAsiaTheme="majorEastAsia" w:cstheme="majorBidi"/>
          <w:color w:val="000000" w:themeColor="text1" w:themeTint="FF" w:themeShade="FF"/>
        </w:rPr>
        <w:t xml:space="preserve"> </w:t>
      </w:r>
      <w:r w:rsidRPr="7BD7E4F0" w:rsidR="7BD7E4F0">
        <w:rPr>
          <w:rFonts w:ascii="Times New Roman" w:hAnsi="Times New Roman" w:eastAsia="" w:cs="Times New Roman" w:asciiTheme="majorBidi" w:hAnsiTheme="majorBidi" w:eastAsiaTheme="majorEastAsia" w:cstheme="majorBidi"/>
          <w:color w:val="000000" w:themeColor="text1" w:themeTint="FF" w:themeShade="FF"/>
        </w:rPr>
        <w:t xml:space="preserve">luua sidemed Soome kohalike omavalitsuste ja vabaühendustega, vahetada parimaid praktikaid ning arendada kontakte rahvusvahelisel tasandil. Iga osaleja koostab õppereisi käigus reflektsiooni ja esitab seejärel omapoolse ülevaate. Projektijuht koondab kokkuvõtted ja esitab järeldused erinevatele huvigruppidele. </w:t>
      </w:r>
    </w:p>
    <w:p w:rsidRPr="00646813" w:rsidR="00D65CBF" w:rsidP="7BD7E4F0" w:rsidRDefault="00D65CBF" w14:paraId="0CB300CA" w14:textId="2AD2A215">
      <w:pPr>
        <w:pStyle w:val="Normal"/>
        <w:widowControl/>
        <w:spacing w:line="240" w:lineRule="auto"/>
        <w:ind/>
        <w:jc w:val="both"/>
        <w:rPr>
          <w:rFonts w:eastAsia="Times New Roman"/>
          <w:color w:val="000000" w:themeColor="text1" w:themeTint="FF" w:themeShade="FF"/>
        </w:rPr>
      </w:pPr>
      <w:r>
        <w:br/>
      </w:r>
      <w:r w:rsidRPr="7BD7E4F0" w:rsidR="7BD7E4F0">
        <w:rPr>
          <w:rFonts w:eastAsia="Times New Roman"/>
          <w:color w:val="000000" w:themeColor="text1" w:themeTint="FF" w:themeShade="FF"/>
        </w:rPr>
        <w:t xml:space="preserve">2026. aastal </w:t>
      </w:r>
      <w:r w:rsidRPr="7BD7E4F0" w:rsidR="7BD7E4F0">
        <w:rPr>
          <w:rFonts w:eastAsia="Times New Roman"/>
          <w:color w:val="000000" w:themeColor="text1" w:themeTint="FF" w:themeShade="FF"/>
        </w:rPr>
        <w:t>k</w:t>
      </w:r>
      <w:r w:rsidRPr="7BD7E4F0" w:rsidR="7BD7E4F0">
        <w:rPr>
          <w:rFonts w:eastAsia="Times New Roman"/>
          <w:color w:val="000000" w:themeColor="text1" w:themeTint="FF" w:themeShade="FF"/>
        </w:rPr>
        <w:t>orralda</w:t>
      </w:r>
      <w:r w:rsidRPr="7BD7E4F0" w:rsidR="7BD7E4F0">
        <w:rPr>
          <w:rFonts w:eastAsia="Times New Roman"/>
          <w:color w:val="000000" w:themeColor="text1" w:themeTint="FF" w:themeShade="FF"/>
        </w:rPr>
        <w:t>takse</w:t>
      </w:r>
      <w:r w:rsidRPr="7BD7E4F0" w:rsidR="7BD7E4F0">
        <w:rPr>
          <w:rFonts w:eastAsia="Times New Roman"/>
          <w:color w:val="000000" w:themeColor="text1" w:themeTint="FF" w:themeShade="FF"/>
        </w:rPr>
        <w:t xml:space="preserve"> maakondlike arenduskeskuste (MAK) vabaühenduste konsultantide kogemusreisid Eestis, mille eesmärk on suurendada nõustajate oskust märgata ja rakendada erinevates piirkondades toimivaid kaasamissüsteeme ja algatusi. Kogemusreisid viiakse läbi paikvaatlusena, kus osalejad tutvuvad kahepäevaste külastuste käigus kahe maakonna heade praktikate,</w:t>
      </w:r>
      <w:r w:rsidRPr="7BD7E4F0" w:rsidR="7BD7E4F0">
        <w:rPr>
          <w:rFonts w:eastAsia="Times New Roman"/>
          <w:color w:val="000000" w:themeColor="text1" w:themeTint="FF" w:themeShade="FF"/>
        </w:rPr>
        <w:t xml:space="preserve"> koostöö</w:t>
      </w:r>
      <w:r w:rsidRPr="7BD7E4F0" w:rsidR="7BD7E4F0">
        <w:rPr>
          <w:rFonts w:eastAsia="Times New Roman"/>
          <w:color w:val="000000" w:themeColor="text1" w:themeTint="FF" w:themeShade="FF"/>
        </w:rPr>
        <w:t>vormide ja kohalike võrgust</w:t>
      </w:r>
      <w:r w:rsidRPr="7BD7E4F0" w:rsidR="7BD7E4F0">
        <w:rPr>
          <w:rFonts w:eastAsia="Times New Roman"/>
          <w:color w:val="000000" w:themeColor="text1" w:themeTint="FF" w:themeShade="FF"/>
        </w:rPr>
        <w:t>ikega. 202</w:t>
      </w:r>
      <w:r w:rsidRPr="7BD7E4F0" w:rsidR="7BD7E4F0">
        <w:rPr>
          <w:rFonts w:eastAsia="Times New Roman"/>
          <w:color w:val="000000" w:themeColor="text1" w:themeTint="FF" w:themeShade="FF"/>
        </w:rPr>
        <w:t>6. aastal toimub kaks kogemusreisi – esimene kevadel</w:t>
      </w:r>
      <w:r w:rsidRPr="7BD7E4F0" w:rsidR="7BD7E4F0">
        <w:rPr>
          <w:rFonts w:eastAsia="Times New Roman"/>
          <w:color w:val="000000" w:themeColor="text1" w:themeTint="FF" w:themeShade="FF"/>
        </w:rPr>
        <w:t xml:space="preserve"> (10.-11. </w:t>
      </w:r>
      <w:r w:rsidRPr="7BD7E4F0" w:rsidR="7BD7E4F0">
        <w:rPr>
          <w:rFonts w:eastAsia="Times New Roman"/>
          <w:color w:val="000000" w:themeColor="text1" w:themeTint="FF" w:themeShade="FF"/>
        </w:rPr>
        <w:t>m</w:t>
      </w:r>
      <w:r w:rsidRPr="7BD7E4F0" w:rsidR="7BD7E4F0">
        <w:rPr>
          <w:rFonts w:eastAsia="Times New Roman"/>
          <w:color w:val="000000" w:themeColor="text1" w:themeTint="FF" w:themeShade="FF"/>
        </w:rPr>
        <w:t>ärts 202</w:t>
      </w:r>
      <w:r w:rsidRPr="7BD7E4F0" w:rsidR="7BD7E4F0">
        <w:rPr>
          <w:rFonts w:eastAsia="Times New Roman"/>
          <w:color w:val="000000" w:themeColor="text1" w:themeTint="FF" w:themeShade="FF"/>
        </w:rPr>
        <w:t>6</w:t>
      </w:r>
      <w:r w:rsidRPr="7BD7E4F0" w:rsidR="7BD7E4F0">
        <w:rPr>
          <w:rFonts w:eastAsia="Times New Roman"/>
          <w:color w:val="000000" w:themeColor="text1" w:themeTint="FF" w:themeShade="FF"/>
        </w:rPr>
        <w:t>)</w:t>
      </w:r>
      <w:r w:rsidRPr="7BD7E4F0" w:rsidR="7BD7E4F0">
        <w:rPr>
          <w:rFonts w:eastAsia="Times New Roman"/>
          <w:color w:val="000000" w:themeColor="text1" w:themeTint="FF" w:themeShade="FF"/>
        </w:rPr>
        <w:t xml:space="preserve"> ja teine sügisel</w:t>
      </w:r>
      <w:r w:rsidRPr="7BD7E4F0" w:rsidR="7BD7E4F0">
        <w:rPr>
          <w:rFonts w:eastAsia="Times New Roman"/>
          <w:color w:val="000000" w:themeColor="text1" w:themeTint="FF" w:themeShade="FF"/>
        </w:rPr>
        <w:t xml:space="preserve"> (15.-16. September 2026)</w:t>
      </w:r>
      <w:r w:rsidRPr="7BD7E4F0" w:rsidR="7BD7E4F0">
        <w:rPr>
          <w:rFonts w:eastAsia="Times New Roman"/>
          <w:color w:val="000000" w:themeColor="text1" w:themeTint="FF" w:themeShade="FF"/>
        </w:rPr>
        <w:t xml:space="preserve">. </w:t>
      </w:r>
      <w:r w:rsidRPr="7BD7E4F0" w:rsidR="7BD7E4F0">
        <w:rPr>
          <w:rFonts w:eastAsia="Times New Roman"/>
          <w:color w:val="000000" w:themeColor="text1" w:themeTint="FF" w:themeShade="FF"/>
        </w:rPr>
        <w:t>Õ</w:t>
      </w:r>
      <w:r w:rsidRPr="7BD7E4F0" w:rsidR="7BD7E4F0">
        <w:rPr>
          <w:rFonts w:eastAsia="Times New Roman"/>
          <w:color w:val="000000" w:themeColor="text1" w:themeTint="FF" w:themeShade="FF"/>
        </w:rPr>
        <w:t>ppereiside</w:t>
      </w:r>
      <w:r w:rsidRPr="7BD7E4F0" w:rsidR="7BD7E4F0">
        <w:rPr>
          <w:rFonts w:eastAsia="Times New Roman"/>
          <w:color w:val="000000" w:themeColor="text1" w:themeTint="FF" w:themeShade="FF"/>
        </w:rPr>
        <w:t xml:space="preserve"> käigus keskendutakse maakondade vahelise </w:t>
      </w:r>
      <w:r w:rsidRPr="7BD7E4F0" w:rsidR="7BD7E4F0">
        <w:rPr>
          <w:rFonts w:eastAsia="Times New Roman"/>
          <w:color w:val="000000" w:themeColor="text1" w:themeTint="FF" w:themeShade="FF"/>
        </w:rPr>
        <w:t>kogemuste vahetamisele</w:t>
      </w:r>
      <w:r w:rsidRPr="7BD7E4F0" w:rsidR="7BD7E4F0">
        <w:rPr>
          <w:rFonts w:eastAsia="Times New Roman"/>
          <w:color w:val="000000" w:themeColor="text1" w:themeTint="FF" w:themeShade="FF"/>
        </w:rPr>
        <w:t>,</w:t>
      </w:r>
      <w:r w:rsidRPr="7BD7E4F0" w:rsidR="7BD7E4F0">
        <w:rPr>
          <w:rFonts w:eastAsia="Times New Roman"/>
          <w:color w:val="000000" w:themeColor="text1" w:themeTint="FF" w:themeShade="FF"/>
        </w:rPr>
        <w:t xml:space="preserve"> </w:t>
      </w:r>
      <w:r w:rsidRPr="7BD7E4F0" w:rsidR="7BD7E4F0">
        <w:rPr>
          <w:rFonts w:eastAsia="Times New Roman"/>
          <w:color w:val="000000" w:themeColor="text1" w:themeTint="FF" w:themeShade="FF"/>
        </w:rPr>
        <w:t>võrgustumisel</w:t>
      </w:r>
      <w:r w:rsidRPr="7BD7E4F0" w:rsidR="7BD7E4F0">
        <w:rPr>
          <w:rFonts w:eastAsia="Times New Roman"/>
          <w:color w:val="000000" w:themeColor="text1" w:themeTint="FF" w:themeShade="FF"/>
        </w:rPr>
        <w:t>e</w:t>
      </w:r>
      <w:r w:rsidRPr="7BD7E4F0" w:rsidR="7BD7E4F0">
        <w:rPr>
          <w:rFonts w:eastAsia="Times New Roman"/>
          <w:color w:val="000000" w:themeColor="text1" w:themeTint="FF" w:themeShade="FF"/>
        </w:rPr>
        <w:t xml:space="preserve"> ja pari</w:t>
      </w:r>
      <w:r w:rsidRPr="7BD7E4F0" w:rsidR="7BD7E4F0">
        <w:rPr>
          <w:rFonts w:eastAsia="Times New Roman"/>
          <w:color w:val="000000" w:themeColor="text1" w:themeTint="FF" w:themeShade="FF"/>
        </w:rPr>
        <w:t xml:space="preserve">mate </w:t>
      </w:r>
      <w:r w:rsidRPr="7BD7E4F0" w:rsidR="7BD7E4F0">
        <w:rPr>
          <w:rFonts w:eastAsia="Times New Roman"/>
          <w:color w:val="000000" w:themeColor="text1" w:themeTint="FF" w:themeShade="FF"/>
        </w:rPr>
        <w:t>näidete kogumisele, mida saab kasutada nii arenguprogrammi sisu arendamisel kui ka</w:t>
      </w:r>
      <w:r w:rsidRPr="7BD7E4F0" w:rsidR="7BD7E4F0">
        <w:rPr>
          <w:rFonts w:eastAsia="Times New Roman"/>
          <w:color w:val="000000" w:themeColor="text1" w:themeTint="FF" w:themeShade="FF"/>
        </w:rPr>
        <w:t xml:space="preserve"> </w:t>
      </w:r>
      <w:r w:rsidRPr="7BD7E4F0" w:rsidR="7BD7E4F0">
        <w:rPr>
          <w:rFonts w:eastAsia="Times New Roman"/>
          <w:color w:val="000000" w:themeColor="text1" w:themeTint="FF" w:themeShade="FF"/>
        </w:rPr>
        <w:t>TAT-</w:t>
      </w:r>
      <w:r w:rsidRPr="7BD7E4F0" w:rsidR="7BD7E4F0">
        <w:rPr>
          <w:rFonts w:eastAsia="Times New Roman"/>
          <w:color w:val="000000" w:themeColor="text1" w:themeTint="FF" w:themeShade="FF"/>
        </w:rPr>
        <w:t>i</w:t>
      </w:r>
      <w:r w:rsidRPr="7BD7E4F0" w:rsidR="7BD7E4F0">
        <w:rPr>
          <w:rFonts w:eastAsia="Times New Roman"/>
          <w:color w:val="000000" w:themeColor="text1" w:themeTint="FF" w:themeShade="FF"/>
        </w:rPr>
        <w:t xml:space="preserve"> tegevuste 2.1 ja 2.2 elluviimise toetamisel.</w:t>
      </w:r>
    </w:p>
    <w:p w:rsidRPr="00646813" w:rsidR="00D65CBF" w:rsidP="7BD7E4F0" w:rsidRDefault="00D65CBF" w14:textId="77777777" w14:paraId="03C2FD53">
      <w:pPr>
        <w:widowControl/>
        <w:spacing w:line="240" w:lineRule="auto"/>
        <w:ind/>
        <w:jc w:val="both"/>
        <w:rPr>
          <w:rFonts w:eastAsia="Times New Roman"/>
          <w:color w:val="000000" w:themeColor="text1" w:themeTint="FF" w:themeShade="FF"/>
        </w:rPr>
      </w:pPr>
      <w:r w:rsidRPr="7BD7E4F0" w:rsidR="7BD7E4F0">
        <w:rPr>
          <w:rFonts w:eastAsia="Times New Roman"/>
          <w:color w:val="000000" w:themeColor="text1" w:themeTint="FF" w:themeShade="FF"/>
        </w:rPr>
        <w:t>Kogemusreisid aitavad tugevdada maakondlike konsultantide ja kohalike omavalitsuste vahelist koostööd, toetavad regionaalset tasakaalustatud arengut ning panustavad horisontaalsete põhimõtete rakendamisse, tuues esile kohaliku tasandi kogukonnapõhiseid lahendusi, mis edendavad noorte ja vabakonna kaasamist kodanikuühiskonna arendamisse.</w:t>
      </w:r>
    </w:p>
    <w:p w:rsidRPr="00646813" w:rsidR="00D65CBF" w:rsidP="7BD7E4F0" w:rsidRDefault="00D65CBF" w14:paraId="5B218750" w14:textId="6D30F73A">
      <w:pPr>
        <w:widowControl/>
        <w:spacing w:line="240" w:lineRule="auto"/>
        <w:ind/>
        <w:jc w:val="both"/>
        <w:rPr>
          <w:rFonts w:eastAsia="Times New Roman"/>
          <w:color w:val="000000" w:themeColor="text1" w:themeTint="FF" w:themeShade="FF"/>
        </w:rPr>
      </w:pPr>
    </w:p>
    <w:p w:rsidRPr="00646813" w:rsidR="00D65CBF" w:rsidP="7BD7E4F0" w:rsidRDefault="00D65CBF" w14:paraId="5AA70DB6" w14:textId="5964DFED">
      <w:pPr>
        <w:widowControl/>
        <w:spacing w:line="240" w:lineRule="auto"/>
        <w:ind/>
        <w:jc w:val="both"/>
        <w:rPr>
          <w:rFonts w:eastAsia="Times New Roman"/>
          <w:color w:val="000000" w:themeColor="text1" w:themeTint="FF" w:themeShade="FF"/>
        </w:rPr>
      </w:pPr>
    </w:p>
    <w:p w:rsidRPr="00646813" w:rsidR="00D65CBF" w:rsidP="7BD7E4F0" w:rsidRDefault="00D65CBF" w14:paraId="530ED641" w14:textId="192F90FD">
      <w:pPr>
        <w:pStyle w:val="ListParagraph"/>
        <w:widowControl/>
        <w:numPr>
          <w:ilvl w:val="2"/>
          <w:numId w:val="1"/>
        </w:numPr>
        <w:pBdr>
          <w:top w:val="nil" w:color="FF000000" w:sz="0" w:space="0"/>
          <w:left w:val="nil" w:color="FF000000" w:sz="0" w:space="0"/>
          <w:bottom w:val="nil" w:color="FF000000" w:sz="0" w:space="0"/>
          <w:right w:val="nil" w:color="FF000000" w:sz="0" w:space="0"/>
          <w:between w:val="nil" w:color="FF000000" w:sz="0" w:space="0"/>
        </w:pBdr>
        <w:spacing w:line="240" w:lineRule="auto"/>
        <w:ind/>
        <w:rPr>
          <w:rFonts w:ascii="Times New Roman" w:hAnsi="Times New Roman" w:cs="Times New Roman" w:asciiTheme="majorBidi" w:hAnsiTheme="majorBidi" w:cstheme="majorBidi"/>
          <w:b w:val="1"/>
          <w:bCs w:val="1"/>
        </w:rPr>
      </w:pPr>
      <w:r w:rsidRPr="7BD7E4F0" w:rsidR="0892BFA3">
        <w:rPr>
          <w:rFonts w:ascii="Times New Roman" w:hAnsi="Times New Roman" w:cs="Times New Roman" w:asciiTheme="majorBidi" w:hAnsiTheme="majorBidi" w:cstheme="majorBidi"/>
          <w:b w:val="1"/>
          <w:bCs w:val="1"/>
        </w:rPr>
        <w:t>Arenguprogrammi läbiviimine</w:t>
      </w:r>
    </w:p>
    <w:p w:rsidRPr="00646813" w:rsidR="00D65CBF" w:rsidP="7BD7E4F0" w:rsidRDefault="00D65CBF" w14:paraId="3FE6D4B2" w14:textId="4B5C9E37">
      <w:pPr>
        <w:pStyle w:val="Normal"/>
        <w:widowControl/>
        <w:spacing w:line="240" w:lineRule="auto"/>
        <w:ind/>
      </w:pPr>
      <w:r>
        <w:br/>
      </w:r>
      <w:r w:rsidR="4111DD08">
        <w:rPr/>
        <w:t xml:space="preserve">Detsember 2025 korraldab elluviija koostöös RTK-ga riigihanke, mille tulemusel leitakse teenusepakkuja järgmisel kahel korral (2026 ja 2027. aastal) arenguprogrammi läbiviimiseks. Teenusepakkuja viib tegevuse ellu 2026. aasta veebruarist maini ning korraldab jätkukohtumise hiljemalt 2026. aasta septembriks. Arenguprogrammis osalevad mõlemal aastal 20 sihtrühma esindajat (kokku 40 inimest), kelleks on peamiselt kohalike omavalitsuste töötajad ning teised vabaühenduste ja kogukondadega igapäevaselt kokku puutuvad spetsialistid. Programmi sisu ja ajakava täpsustatakse koostöös osalejatega, et leida arenguprogrammi täpsed läbiviimise ajad. </w:t>
      </w:r>
      <w:r>
        <w:br/>
      </w:r>
    </w:p>
    <w:p w:rsidRPr="00646813" w:rsidR="00D65CBF" w:rsidP="7BD7E4F0" w:rsidRDefault="00D65CBF" w14:paraId="58F58959" w14:textId="43654DF0">
      <w:pPr>
        <w:widowControl/>
        <w:spacing w:line="240" w:lineRule="auto"/>
        <w:ind/>
      </w:pPr>
      <w:r w:rsidR="4111DD08">
        <w:rPr/>
        <w:t>Pärast programmi 2026. aastal läbiviimist analüüsib teenusepakkuja koostöös projektimeeskonnaga AP töögrupi poolt väljatöötatud hindamismetoodika alusel programmi tulemuslikkust, sh osalejate tagasisidet, õpiväljundeid ning arenguvajadusi. Analüüsi põhjal tehakse ettepanekud programmi sisuliste ja metoodiliste muudatuste sisseviimiseks, et tagada tegevuse vastavus TAT-i peatüki 2.1 eesmärgile – toetada noorte süsteemset kaasamist kogukonnapõhisesse kodanikuühiskonda ning tugevdada kohaliku tasandi osapoolte koostööd kohaliku elu küsimustes. Täiendatud programm viiakse uuesti läbi 2027. aastal järgmistele sihtrühma esindajatele (20 inimest), tagades teadmiste järjepidevuse ja metoodika arengu vastavalt hindamistulemustele.</w:t>
      </w:r>
    </w:p>
    <w:p w:rsidRPr="00646813" w:rsidR="00D65CBF" w:rsidP="7BD7E4F0" w:rsidRDefault="00D65CBF" w14:paraId="6AA0E78E" w14:textId="309970DF">
      <w:pPr>
        <w:pStyle w:val="Normal"/>
        <w:widowControl/>
        <w:pBdr>
          <w:top w:val="nil" w:color="FF000000" w:sz="0" w:space="0"/>
          <w:left w:val="nil" w:color="FF000000" w:sz="0" w:space="0"/>
          <w:bottom w:val="nil" w:color="FF000000" w:sz="0" w:space="0"/>
          <w:right w:val="nil" w:color="FF000000" w:sz="0" w:space="0"/>
          <w:between w:val="nil" w:color="FF000000" w:sz="0" w:space="0"/>
        </w:pBdr>
        <w:spacing w:line="240" w:lineRule="auto"/>
        <w:ind w:left="0"/>
        <w:rPr>
          <w:rFonts w:ascii="Times New Roman" w:hAnsi="Times New Roman" w:cs="Times New Roman" w:asciiTheme="majorBidi" w:hAnsiTheme="majorBidi" w:cstheme="majorBidi"/>
          <w:b w:val="1"/>
          <w:bCs w:val="1"/>
        </w:rPr>
      </w:pPr>
    </w:p>
    <w:p w:rsidRPr="00646813" w:rsidR="00D65CBF" w:rsidP="7BD7E4F0" w:rsidRDefault="00D65CBF" w14:paraId="272AA86E" w14:textId="3EE85377">
      <w:pPr>
        <w:pStyle w:val="Normal"/>
        <w:widowControl/>
        <w:pBdr>
          <w:top w:val="nil" w:color="FF000000" w:sz="0" w:space="0"/>
          <w:left w:val="nil" w:color="FF000000" w:sz="0" w:space="0"/>
          <w:bottom w:val="nil" w:color="FF000000" w:sz="0" w:space="0"/>
          <w:right w:val="nil" w:color="FF000000" w:sz="0" w:space="0"/>
          <w:between w:val="nil" w:color="FF000000" w:sz="0" w:space="0"/>
        </w:pBdr>
        <w:spacing w:line="240" w:lineRule="auto"/>
        <w:ind w:left="0"/>
        <w:rPr>
          <w:rFonts w:ascii="Times New Roman" w:hAnsi="Times New Roman" w:cs="Times New Roman" w:asciiTheme="majorBidi" w:hAnsiTheme="majorBidi" w:cstheme="majorBidi"/>
          <w:b w:val="1"/>
          <w:bCs w:val="1"/>
        </w:rPr>
      </w:pPr>
    </w:p>
    <w:p w:rsidRPr="00646813" w:rsidR="00D65CBF" w:rsidP="7BD7E4F0" w:rsidRDefault="00D65CBF" w14:paraId="5D85BC48" w14:textId="785CB15F">
      <w:pPr>
        <w:pStyle w:val="Normal"/>
        <w:widowControl/>
        <w:pBdr>
          <w:top w:val="nil" w:color="FF000000" w:sz="0" w:space="0"/>
          <w:left w:val="nil" w:color="FF000000" w:sz="0" w:space="0"/>
          <w:bottom w:val="nil" w:color="FF000000" w:sz="0" w:space="0"/>
          <w:right w:val="nil" w:color="FF000000" w:sz="0" w:space="0"/>
          <w:between w:val="nil" w:color="FF000000" w:sz="0" w:space="0"/>
        </w:pBdr>
        <w:spacing w:line="240" w:lineRule="auto"/>
        <w:ind w:left="0"/>
        <w:rPr>
          <w:rFonts w:ascii="Times New Roman" w:hAnsi="Times New Roman" w:cs="Times New Roman" w:asciiTheme="majorBidi" w:hAnsiTheme="majorBidi" w:cstheme="majorBidi"/>
          <w:b w:val="1"/>
          <w:bCs w:val="1"/>
        </w:rPr>
      </w:pPr>
    </w:p>
    <w:p w:rsidRPr="00646813" w:rsidR="00D65CBF" w:rsidP="7BD7E4F0" w:rsidRDefault="00D65CBF" w14:paraId="1CD9A6C3" w14:textId="35CE6B60">
      <w:pPr>
        <w:pStyle w:val="Normal"/>
        <w:widowControl/>
        <w:pBdr>
          <w:top w:val="nil" w:color="FF000000" w:sz="0" w:space="0"/>
          <w:left w:val="nil" w:color="FF000000" w:sz="0" w:space="0"/>
          <w:bottom w:val="nil" w:color="FF000000" w:sz="0" w:space="0"/>
          <w:right w:val="nil" w:color="FF000000" w:sz="0" w:space="0"/>
          <w:between w:val="nil" w:color="FF000000" w:sz="0" w:space="0"/>
        </w:pBdr>
        <w:spacing w:line="240" w:lineRule="auto"/>
        <w:ind w:left="0"/>
        <w:rPr>
          <w:rFonts w:ascii="Times New Roman" w:hAnsi="Times New Roman" w:cs="Times New Roman" w:asciiTheme="majorBidi" w:hAnsiTheme="majorBidi" w:cstheme="majorBidi"/>
          <w:b w:val="1"/>
          <w:bCs w:val="1"/>
        </w:rPr>
      </w:pPr>
    </w:p>
    <w:p w:rsidRPr="00646813" w:rsidR="00D65CBF" w:rsidP="7BD7E4F0" w:rsidRDefault="00D65CBF" w14:paraId="41A18387" w14:textId="71A8BF7E">
      <w:pPr>
        <w:pStyle w:val="Normal"/>
        <w:widowControl/>
        <w:pBdr>
          <w:top w:val="nil" w:color="FF000000" w:sz="0" w:space="0"/>
          <w:left w:val="nil" w:color="FF000000" w:sz="0" w:space="0"/>
          <w:bottom w:val="nil" w:color="FF000000" w:sz="0" w:space="0"/>
          <w:right w:val="nil" w:color="FF000000" w:sz="0" w:space="0"/>
          <w:between w:val="nil" w:color="FF000000" w:sz="0" w:space="0"/>
        </w:pBdr>
        <w:spacing w:line="240" w:lineRule="auto"/>
        <w:ind w:left="0"/>
        <w:rPr>
          <w:rFonts w:ascii="Times New Roman" w:hAnsi="Times New Roman" w:cs="Times New Roman" w:asciiTheme="majorBidi" w:hAnsiTheme="majorBidi" w:cstheme="majorBidi"/>
          <w:b w:val="1"/>
          <w:bCs w:val="1"/>
        </w:rPr>
      </w:pPr>
    </w:p>
    <w:p w:rsidRPr="00646813" w:rsidR="00D65CBF" w:rsidP="7BD7E4F0" w:rsidRDefault="00D65CBF" w14:paraId="724695A3" w14:textId="68DA2E77">
      <w:pPr>
        <w:pStyle w:val="Normal"/>
        <w:widowControl/>
        <w:pBdr>
          <w:top w:val="nil" w:color="FF000000" w:sz="0" w:space="0"/>
          <w:left w:val="nil" w:color="FF000000" w:sz="0" w:space="0"/>
          <w:bottom w:val="nil" w:color="FF000000" w:sz="0" w:space="0"/>
          <w:right w:val="nil" w:color="FF000000" w:sz="0" w:space="0"/>
          <w:between w:val="nil" w:color="FF000000" w:sz="0" w:space="0"/>
        </w:pBdr>
        <w:spacing w:line="240" w:lineRule="auto"/>
        <w:ind w:left="0"/>
        <w:rPr>
          <w:rFonts w:ascii="Times New Roman" w:hAnsi="Times New Roman" w:cs="Times New Roman" w:asciiTheme="majorBidi" w:hAnsiTheme="majorBidi" w:cstheme="majorBidi"/>
          <w:b w:val="1"/>
          <w:bCs w:val="1"/>
        </w:rPr>
      </w:pPr>
    </w:p>
    <w:p w:rsidRPr="00646813" w:rsidR="00D65CBF" w:rsidP="7BD7E4F0" w:rsidRDefault="00D65CBF" w14:paraId="2AC2D197" w14:textId="7E5B0CBD">
      <w:pPr>
        <w:pStyle w:val="ListParagraph"/>
        <w:widowControl/>
        <w:numPr>
          <w:ilvl w:val="2"/>
          <w:numId w:val="1"/>
        </w:numPr>
        <w:pBdr>
          <w:top w:val="nil" w:color="FF000000" w:sz="0" w:space="0"/>
          <w:left w:val="nil" w:color="FF000000" w:sz="0" w:space="0"/>
          <w:bottom w:val="nil" w:color="FF000000" w:sz="0" w:space="0"/>
          <w:right w:val="nil" w:color="FF000000" w:sz="0" w:space="0"/>
          <w:between w:val="nil" w:color="FF000000" w:sz="0" w:space="0"/>
        </w:pBdr>
        <w:spacing w:line="240" w:lineRule="auto"/>
        <w:ind/>
        <w:rPr>
          <w:rFonts w:ascii="Times New Roman" w:hAnsi="Times New Roman" w:cs="Times New Roman" w:asciiTheme="majorBidi" w:hAnsiTheme="majorBidi" w:cstheme="majorBidi"/>
          <w:b w:val="1"/>
          <w:bCs w:val="1"/>
        </w:rPr>
      </w:pPr>
      <w:r w:rsidRPr="7BD7E4F0" w:rsidR="0892BFA3">
        <w:rPr>
          <w:rFonts w:eastAsia="Times New Roman"/>
          <w:b w:val="1"/>
          <w:bCs w:val="1"/>
          <w:color w:val="000000" w:themeColor="text1" w:themeTint="FF" w:themeShade="FF"/>
        </w:rPr>
        <w:t>Arenguprogrammi hindamine</w:t>
      </w:r>
    </w:p>
    <w:p w:rsidRPr="00646813" w:rsidR="00D65CBF" w:rsidP="7BD7E4F0" w:rsidRDefault="00D65CBF" w14:paraId="12F86F51" w14:textId="4B2D5C40">
      <w:pPr>
        <w:pStyle w:val="Normal"/>
        <w:keepLines w:val="0"/>
        <w:widowControl w:val="1"/>
        <w:tabs>
          <w:tab w:val="left" w:leader="none" w:pos="426"/>
        </w:tabs>
      </w:pPr>
    </w:p>
    <w:p w:rsidRPr="00646813" w:rsidR="00D65CBF" w:rsidP="480B7154" w:rsidRDefault="00D65CBF" w14:paraId="57790D13" w14:textId="3738DF08">
      <w:pPr>
        <w:pStyle w:val="Normal"/>
        <w:widowControl w:val="1"/>
        <w:spacing w:line="240" w:lineRule="auto"/>
        <w:ind/>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t-EE"/>
        </w:rPr>
      </w:pPr>
      <w:r w:rsidR="58D62AC4">
        <w:rPr/>
        <w:t xml:space="preserve">Arenguprogrammi vahehindamist vastavalt AP töögrupi koostatud hindamismetoodikale hindab arenguprogrammi läbiviija koostöös projektimeeskonnaga. Hindamismetoodikat kasutatakse arenguprogrammi eesmärgipärasuse ja tulemuslikkuse hindamiseks. Eelkirjeldatud osapoolte hindamisest tehakse kokkuvõte. Kokkuvõte valmib 2026. aasta IV kvartali lõpuks. </w:t>
      </w:r>
      <w:r w:rsidRPr="480B7154" w:rsidR="58D62AC4">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t-EE"/>
        </w:rPr>
        <w:t xml:space="preserve">Projekti tegevussuundade </w:t>
      </w:r>
      <w:r w:rsidRPr="480B7154" w:rsidR="58D62AC4">
        <w:rPr>
          <w:rFonts w:ascii="Times New Roman" w:hAnsi="Times New Roman" w:eastAsia="Times New Roman" w:cs="Times New Roman"/>
          <w:noProof w:val="0"/>
          <w:color w:val="000000" w:themeColor="text1" w:themeTint="FF" w:themeShade="FF"/>
          <w:sz w:val="24"/>
          <w:szCs w:val="24"/>
          <w:lang w:val="sv"/>
        </w:rPr>
        <w:t>eesmärgipärasust, tulemuslikkust ja tõhusust hinnatakse kui ühte tervikut,</w:t>
      </w:r>
      <w:r w:rsidRPr="480B7154" w:rsidR="58D62AC4">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t-EE"/>
        </w:rPr>
        <w:t xml:space="preserve"> kus hindaja muuhulgas toob välja nii </w:t>
      </w:r>
      <w:r w:rsidRPr="480B7154" w:rsidR="3A10115A">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t-EE"/>
        </w:rPr>
        <w:t>õnnestumised</w:t>
      </w:r>
      <w:r w:rsidRPr="480B7154" w:rsidR="58D62AC4">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t-EE"/>
        </w:rPr>
        <w:t xml:space="preserve"> kui kitsaskohad. Hindajaks on valdkonna ekspert, kes ei ole projekti tegevusega muus mõttes seotud, tagades objektiivsuse. Hindaja vaatab üle kogu tegevuse projektiüleselt ja tegevussuundade kaupa ning kujundab oma arvamuse saadud materjalide põhjal. Hindaja koostab 2026. aasta lõpuks raporti, mis avaldatakse KÜSK kodulehel. Protsessi korratakse 2028. aastal, mil hindaja kujundab enda lõpliku hinnangu projekti tegevuse, eesmärgipärasuse, tõhususe ja tulemuslikkuse osas.</w:t>
      </w:r>
      <w:r>
        <w:br/>
      </w:r>
    </w:p>
    <w:p w:rsidRPr="00646813" w:rsidR="00D65CBF" w:rsidP="7BD7E4F0" w:rsidRDefault="00D65CBF" w14:paraId="7A0D5BD9" w14:textId="039FD47F">
      <w:pPr>
        <w:pStyle w:val="Normal"/>
        <w:widowControl/>
        <w:spacing w:line="240" w:lineRule="auto"/>
        <w:ind/>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t-EE"/>
        </w:rPr>
      </w:pPr>
    </w:p>
    <w:p w:rsidRPr="00646813" w:rsidR="00D65CBF" w:rsidP="7BD7E4F0" w:rsidRDefault="00D65CBF" w14:textId="77777777" w14:paraId="1F84A24A">
      <w:pPr>
        <w:widowControl/>
        <w:spacing w:line="240" w:lineRule="auto"/>
        <w:ind/>
        <w:rPr>
          <w:b w:val="1"/>
          <w:bCs w:val="1"/>
        </w:rPr>
      </w:pPr>
      <w:r w:rsidRPr="7BD7E4F0" w:rsidR="58D62AC4">
        <w:rPr>
          <w:b w:val="1"/>
          <w:bCs w:val="1"/>
        </w:rPr>
        <w:t>Tabel 1. Tegevustega seotud näitajad</w:t>
      </w:r>
    </w:p>
    <w:p w:rsidRPr="00646813" w:rsidR="00D65CBF" w:rsidP="7BD7E4F0" w:rsidRDefault="00D65CBF" w14:textId="77777777" w14:paraId="2977337A">
      <w:pPr>
        <w:widowControl/>
        <w:spacing w:line="240" w:lineRule="auto"/>
        <w:ind/>
        <w:rPr>
          <w:b w:val="1"/>
          <w:bCs w:val="1"/>
        </w:rPr>
      </w:pPr>
    </w:p>
    <w:tbl>
      <w:tblPr>
        <w:tblW w:w="0" w:type="auto"/>
        <w:tblInd w:w="-34" w:type="dxa"/>
        <w:tblBorders>
          <w:top w:val="single" w:color="000000" w:themeColor="text1" w:sz="4"/>
          <w:left w:val="single" w:color="000000" w:themeColor="text1" w:sz="4"/>
          <w:bottom w:val="single" w:color="000000" w:themeColor="text1" w:sz="4"/>
          <w:right w:val="single" w:color="000000" w:themeColor="text1" w:sz="4"/>
          <w:insideH w:val="single" w:color="000000" w:themeColor="text1" w:sz="4"/>
          <w:insideV w:val="single" w:color="000000" w:themeColor="text1" w:sz="4"/>
        </w:tblBorders>
        <w:tblLook w:val="0000" w:firstRow="0" w:lastRow="0" w:firstColumn="0" w:lastColumn="0" w:noHBand="0" w:noVBand="0"/>
      </w:tblPr>
      <w:tblGrid>
        <w:gridCol w:w="1305"/>
        <w:gridCol w:w="992"/>
        <w:gridCol w:w="993"/>
        <w:gridCol w:w="1559"/>
        <w:gridCol w:w="1559"/>
        <w:gridCol w:w="2693"/>
      </w:tblGrid>
      <w:tr w:rsidR="7BD7E4F0" w:rsidTr="7A87374D" w14:paraId="76D2138B">
        <w:trPr>
          <w:trHeight w:val="1905"/>
        </w:trPr>
        <w:tc>
          <w:tcPr>
            <w:tcW w:w="1305" w:type="dxa"/>
            <w:tcMar/>
          </w:tcPr>
          <w:p w:rsidR="7BD7E4F0" w:rsidP="7BD7E4F0" w:rsidRDefault="7BD7E4F0" w14:paraId="2D660CDD">
            <w:pPr>
              <w:spacing w:line="240" w:lineRule="auto"/>
              <w:rPr>
                <w:b w:val="1"/>
                <w:bCs w:val="1"/>
              </w:rPr>
            </w:pPr>
            <w:r w:rsidRPr="7BD7E4F0" w:rsidR="7BD7E4F0">
              <w:rPr>
                <w:b w:val="1"/>
                <w:bCs w:val="1"/>
              </w:rPr>
              <w:t>Toetatava tegevuse näitaja nimetus</w:t>
            </w:r>
            <w:r w:rsidRPr="7BD7E4F0">
              <w:rPr>
                <w:b w:val="1"/>
                <w:bCs w:val="1"/>
                <w:vertAlign w:val="superscript"/>
              </w:rPr>
              <w:footnoteReference w:id="12161"/>
            </w:r>
          </w:p>
        </w:tc>
        <w:tc>
          <w:tcPr>
            <w:tcW w:w="992" w:type="dxa"/>
            <w:tcMar/>
          </w:tcPr>
          <w:p w:rsidR="7BD7E4F0" w:rsidP="7BD7E4F0" w:rsidRDefault="7BD7E4F0" w14:paraId="26708FA1" w14:textId="152C089E">
            <w:pPr>
              <w:spacing w:line="240" w:lineRule="auto"/>
              <w:rPr>
                <w:b w:val="1"/>
                <w:bCs w:val="1"/>
              </w:rPr>
            </w:pPr>
            <w:r w:rsidRPr="7BD7E4F0" w:rsidR="7BD7E4F0">
              <w:rPr>
                <w:b w:val="1"/>
                <w:bCs w:val="1"/>
              </w:rPr>
              <w:t>Siht-tase (</w:t>
            </w:r>
            <w:r w:rsidRPr="7BD7E4F0" w:rsidR="7BD7E4F0">
              <w:rPr>
                <w:b w:val="1"/>
                <w:bCs w:val="1"/>
              </w:rPr>
              <w:t>202</w:t>
            </w:r>
            <w:r w:rsidRPr="7BD7E4F0" w:rsidR="7BD7E4F0">
              <w:rPr>
                <w:b w:val="1"/>
                <w:bCs w:val="1"/>
              </w:rPr>
              <w:t>4</w:t>
            </w:r>
            <w:r w:rsidRPr="7BD7E4F0" w:rsidR="7BD7E4F0">
              <w:rPr>
                <w:b w:val="1"/>
                <w:bCs w:val="1"/>
              </w:rPr>
              <w:t>)</w:t>
            </w:r>
          </w:p>
        </w:tc>
        <w:tc>
          <w:tcPr>
            <w:tcW w:w="993" w:type="dxa"/>
            <w:tcMar/>
          </w:tcPr>
          <w:p w:rsidR="7BD7E4F0" w:rsidP="7BD7E4F0" w:rsidRDefault="7BD7E4F0" w14:paraId="560A4D24">
            <w:pPr>
              <w:spacing w:line="240" w:lineRule="auto"/>
              <w:rPr>
                <w:b w:val="1"/>
                <w:bCs w:val="1"/>
              </w:rPr>
            </w:pPr>
            <w:r w:rsidRPr="7BD7E4F0" w:rsidR="7BD7E4F0">
              <w:rPr>
                <w:b w:val="1"/>
                <w:bCs w:val="1"/>
              </w:rPr>
              <w:t>Siht-tase</w:t>
            </w:r>
          </w:p>
          <w:p w:rsidR="7BD7E4F0" w:rsidP="7BD7E4F0" w:rsidRDefault="7BD7E4F0" w14:paraId="0439EFAA">
            <w:pPr>
              <w:spacing w:line="240" w:lineRule="auto"/>
              <w:rPr>
                <w:b w:val="1"/>
                <w:bCs w:val="1"/>
              </w:rPr>
            </w:pPr>
            <w:r w:rsidRPr="7BD7E4F0" w:rsidR="7BD7E4F0">
              <w:rPr>
                <w:b w:val="1"/>
                <w:bCs w:val="1"/>
              </w:rPr>
              <w:t>(2029)</w:t>
            </w:r>
          </w:p>
        </w:tc>
        <w:tc>
          <w:tcPr>
            <w:tcW w:w="1559" w:type="dxa"/>
            <w:tcMar/>
          </w:tcPr>
          <w:p w:rsidR="7BD7E4F0" w:rsidP="7BD7E4F0" w:rsidRDefault="7BD7E4F0" w14:paraId="457B588F">
            <w:pPr>
              <w:spacing w:line="240" w:lineRule="auto"/>
              <w:rPr>
                <w:b w:val="1"/>
                <w:bCs w:val="1"/>
              </w:rPr>
            </w:pPr>
            <w:r w:rsidRPr="7BD7E4F0" w:rsidR="7BD7E4F0">
              <w:rPr>
                <w:b w:val="1"/>
                <w:bCs w:val="1"/>
              </w:rPr>
              <w:t>Alategevuse väljundid</w:t>
            </w:r>
            <w:r w:rsidRPr="7BD7E4F0">
              <w:rPr>
                <w:b w:val="1"/>
                <w:bCs w:val="1"/>
                <w:vertAlign w:val="superscript"/>
              </w:rPr>
              <w:footnoteReference w:id="4744"/>
            </w:r>
            <w:r w:rsidRPr="7BD7E4F0" w:rsidR="7BD7E4F0">
              <w:rPr>
                <w:b w:val="1"/>
                <w:bCs w:val="1"/>
              </w:rPr>
              <w:t xml:space="preserve"> tegevuskava perioodil</w:t>
            </w:r>
          </w:p>
        </w:tc>
        <w:tc>
          <w:tcPr>
            <w:tcW w:w="1559" w:type="dxa"/>
            <w:tcMar/>
          </w:tcPr>
          <w:p w:rsidR="7BD7E4F0" w:rsidP="7BD7E4F0" w:rsidRDefault="7BD7E4F0" w14:paraId="2DE6EAFB">
            <w:pPr>
              <w:spacing w:line="240" w:lineRule="auto"/>
              <w:rPr>
                <w:b w:val="1"/>
                <w:bCs w:val="1"/>
              </w:rPr>
            </w:pPr>
            <w:r w:rsidRPr="7BD7E4F0" w:rsidR="7BD7E4F0">
              <w:rPr>
                <w:b w:val="1"/>
                <w:bCs w:val="1"/>
              </w:rPr>
              <w:t>Alategevuste väljundite arv tegevuskava perioodil</w:t>
            </w:r>
          </w:p>
        </w:tc>
        <w:tc>
          <w:tcPr>
            <w:tcW w:w="2693" w:type="dxa"/>
            <w:tcMar/>
          </w:tcPr>
          <w:p w:rsidR="7BD7E4F0" w:rsidP="7BD7E4F0" w:rsidRDefault="7BD7E4F0" w14:paraId="6CE78065">
            <w:pPr>
              <w:spacing w:line="240" w:lineRule="auto"/>
              <w:rPr>
                <w:b w:val="1"/>
                <w:bCs w:val="1"/>
              </w:rPr>
            </w:pPr>
            <w:r w:rsidRPr="7BD7E4F0" w:rsidR="7BD7E4F0">
              <w:rPr>
                <w:b w:val="1"/>
                <w:bCs w:val="1"/>
              </w:rPr>
              <w:t xml:space="preserve">Selgitus </w:t>
            </w:r>
          </w:p>
        </w:tc>
      </w:tr>
      <w:tr w:rsidR="7BD7E4F0" w:rsidTr="7A87374D" w14:paraId="5DA62470">
        <w:trPr>
          <w:trHeight w:val="363"/>
        </w:trPr>
        <w:tc>
          <w:tcPr>
            <w:tcW w:w="1305" w:type="dxa"/>
            <w:vMerge w:val="restart"/>
            <w:tcMar/>
          </w:tcPr>
          <w:p w:rsidR="7BD7E4F0" w:rsidP="7BD7E4F0" w:rsidRDefault="7BD7E4F0" w14:paraId="2229A067">
            <w:pPr>
              <w:spacing w:line="240" w:lineRule="auto"/>
              <w:jc w:val="center"/>
            </w:pPr>
          </w:p>
          <w:p w:rsidR="7BD7E4F0" w:rsidP="7BD7E4F0" w:rsidRDefault="7BD7E4F0" w14:paraId="324ABDB4">
            <w:pPr>
              <w:spacing w:line="240" w:lineRule="auto"/>
            </w:pPr>
            <w:r w:rsidR="7BD7E4F0">
              <w:rPr/>
              <w:t>Koolitustel osalejate arv</w:t>
            </w:r>
          </w:p>
        </w:tc>
        <w:tc>
          <w:tcPr>
            <w:tcW w:w="992" w:type="dxa"/>
            <w:vMerge w:val="restart"/>
            <w:tcMar/>
          </w:tcPr>
          <w:p w:rsidR="7BD7E4F0" w:rsidP="7BD7E4F0" w:rsidRDefault="7BD7E4F0" w14:paraId="7A8A6B61" w14:textId="57E67B32">
            <w:pPr>
              <w:spacing w:line="240" w:lineRule="auto"/>
              <w:jc w:val="center"/>
            </w:pPr>
            <w:r w:rsidR="7BD7E4F0">
              <w:rPr/>
              <w:t>20</w:t>
            </w:r>
          </w:p>
        </w:tc>
        <w:tc>
          <w:tcPr>
            <w:tcW w:w="993" w:type="dxa"/>
            <w:vMerge w:val="restart"/>
            <w:tcMar/>
          </w:tcPr>
          <w:p w:rsidR="7BD7E4F0" w:rsidP="7BD7E4F0" w:rsidRDefault="7BD7E4F0" w14:paraId="37B8CC91">
            <w:pPr>
              <w:spacing w:line="240" w:lineRule="auto"/>
              <w:jc w:val="center"/>
            </w:pPr>
            <w:r w:rsidR="7BD7E4F0">
              <w:rPr/>
              <w:t>60</w:t>
            </w:r>
          </w:p>
        </w:tc>
        <w:tc>
          <w:tcPr>
            <w:tcW w:w="1559" w:type="dxa"/>
            <w:tcMar/>
          </w:tcPr>
          <w:p w:rsidR="7BD7E4F0" w:rsidP="7BD7E4F0" w:rsidRDefault="7BD7E4F0" w14:paraId="53889ABB">
            <w:pPr>
              <w:spacing w:line="240" w:lineRule="auto"/>
            </w:pPr>
            <w:r w:rsidR="7BD7E4F0">
              <w:rPr/>
              <w:t>Koolitustel osalejate arv</w:t>
            </w:r>
          </w:p>
        </w:tc>
        <w:tc>
          <w:tcPr>
            <w:tcW w:w="1559" w:type="dxa"/>
            <w:tcMar/>
          </w:tcPr>
          <w:p w:rsidR="7BD7E4F0" w:rsidP="7BD7E4F0" w:rsidRDefault="7BD7E4F0" w14:paraId="158432C5" w14:textId="638604A9">
            <w:pPr>
              <w:spacing w:line="240" w:lineRule="auto"/>
            </w:pPr>
            <w:r w:rsidR="7BD7E4F0">
              <w:rPr/>
              <w:t>20</w:t>
            </w:r>
            <w:r w:rsidR="7BD7E4F0">
              <w:rPr/>
              <w:t xml:space="preserve"> (</w:t>
            </w:r>
            <w:r w:rsidR="7BD7E4F0">
              <w:rPr/>
              <w:t>40)</w:t>
            </w:r>
          </w:p>
        </w:tc>
        <w:tc>
          <w:tcPr>
            <w:tcW w:w="2693" w:type="dxa"/>
            <w:tcMar/>
          </w:tcPr>
          <w:p w:rsidR="7BD7E4F0" w:rsidP="7BD7E4F0" w:rsidRDefault="7BD7E4F0" w14:paraId="2821A7A9" w14:textId="7C455C3C">
            <w:pPr>
              <w:spacing w:line="240" w:lineRule="auto"/>
              <w:jc w:val="left"/>
            </w:pPr>
            <w:r w:rsidR="7BD7E4F0">
              <w:rPr/>
              <w:t>Vaba</w:t>
            </w:r>
            <w:r w:rsidR="7BD7E4F0">
              <w:rPr/>
              <w:t>ü</w:t>
            </w:r>
            <w:r w:rsidR="7BD7E4F0">
              <w:rPr/>
              <w:t xml:space="preserve">henduste </w:t>
            </w:r>
            <w:r w:rsidR="7BD7E4F0">
              <w:rPr/>
              <w:t xml:space="preserve">nõustamisega kokkupuutuvate töötajate </w:t>
            </w:r>
            <w:r w:rsidR="7BD7E4F0">
              <w:rPr/>
              <w:t>osaluskordade arv arenguprogrammis</w:t>
            </w:r>
            <w:r w:rsidR="7BD7E4F0">
              <w:rPr/>
              <w:t>. (2023-2026 kumulatiivselt 40)</w:t>
            </w:r>
          </w:p>
        </w:tc>
      </w:tr>
      <w:tr w:rsidR="7BD7E4F0" w:rsidTr="7A87374D" w14:paraId="6FCEFA11">
        <w:trPr>
          <w:trHeight w:val="294"/>
        </w:trPr>
        <w:tc>
          <w:tcPr>
            <w:tcW w:w="1305" w:type="dxa"/>
            <w:vMerge/>
            <w:tcMar/>
          </w:tcPr>
          <w:p w14:paraId="110E8529"/>
        </w:tc>
        <w:tc>
          <w:tcPr>
            <w:tcW w:w="992" w:type="dxa"/>
            <w:vMerge/>
            <w:tcMar/>
          </w:tcPr>
          <w:p w14:paraId="79AC9C15"/>
        </w:tc>
        <w:tc>
          <w:tcPr>
            <w:tcW w:w="993" w:type="dxa"/>
            <w:vMerge/>
            <w:tcMar/>
          </w:tcPr>
          <w:p w14:paraId="1C78D7C1"/>
        </w:tc>
        <w:tc>
          <w:tcPr>
            <w:tcW w:w="1559" w:type="dxa"/>
            <w:tcMar/>
          </w:tcPr>
          <w:p w:rsidR="7BD7E4F0" w:rsidP="7BD7E4F0" w:rsidRDefault="7BD7E4F0" w14:paraId="772E04E5">
            <w:pPr>
              <w:spacing w:line="240" w:lineRule="auto"/>
            </w:pPr>
            <w:r w:rsidR="7BD7E4F0">
              <w:rPr/>
              <w:t>Õppereis</w:t>
            </w:r>
          </w:p>
        </w:tc>
        <w:tc>
          <w:tcPr>
            <w:tcW w:w="1559" w:type="dxa"/>
            <w:tcMar/>
          </w:tcPr>
          <w:p w:rsidR="7BD7E4F0" w:rsidP="7BD7E4F0" w:rsidRDefault="7BD7E4F0" w14:paraId="5E728531">
            <w:pPr>
              <w:spacing w:line="240" w:lineRule="auto"/>
            </w:pPr>
            <w:r w:rsidR="7BD7E4F0">
              <w:rPr/>
              <w:t>1</w:t>
            </w:r>
          </w:p>
        </w:tc>
        <w:tc>
          <w:tcPr>
            <w:tcW w:w="2693" w:type="dxa"/>
            <w:tcMar/>
          </w:tcPr>
          <w:p w:rsidR="7BD7E4F0" w:rsidP="7BD7E4F0" w:rsidRDefault="7BD7E4F0" w14:paraId="229953F0" w14:textId="0D8F782B">
            <w:pPr>
              <w:spacing w:line="240" w:lineRule="auto"/>
            </w:pPr>
            <w:r w:rsidR="7BD7E4F0">
              <w:rPr/>
              <w:t>Arenguprogrammis osalejate</w:t>
            </w:r>
            <w:r w:rsidR="7BD7E4F0">
              <w:rPr/>
              <w:t>,</w:t>
            </w:r>
            <w:r w:rsidR="7BD7E4F0">
              <w:rPr/>
              <w:t xml:space="preserve"> </w:t>
            </w:r>
            <w:r w:rsidR="7BD7E4F0">
              <w:rPr/>
              <w:t>k</w:t>
            </w:r>
            <w:r w:rsidR="7BD7E4F0">
              <w:rPr/>
              <w:t>odanikuühiskonna konsultantide ja maakondliku kodanikuühiskonna nõustamisteenusega seotud isikute</w:t>
            </w:r>
            <w:r w:rsidR="7BD7E4F0">
              <w:rPr/>
              <w:t xml:space="preserve"> ja projekti töögrupi liikmete ühine</w:t>
            </w:r>
            <w:r w:rsidR="7BD7E4F0">
              <w:rPr/>
              <w:t xml:space="preserve"> õppereis</w:t>
            </w:r>
            <w:r w:rsidR="7BD7E4F0">
              <w:rPr/>
              <w:t xml:space="preserve"> </w:t>
            </w:r>
            <w:r w:rsidR="7BD7E4F0">
              <w:rPr/>
              <w:t>Soome</w:t>
            </w:r>
            <w:r w:rsidR="7BD7E4F0">
              <w:rPr/>
              <w:t>.</w:t>
            </w:r>
          </w:p>
        </w:tc>
      </w:tr>
      <w:tr w:rsidR="7BD7E4F0" w:rsidTr="7A87374D" w14:paraId="0AD1ABBD">
        <w:trPr>
          <w:trHeight w:val="2643"/>
        </w:trPr>
        <w:tc>
          <w:tcPr>
            <w:tcW w:w="1305" w:type="dxa"/>
            <w:vMerge/>
            <w:tcMar/>
          </w:tcPr>
          <w:p w14:paraId="1464D514"/>
        </w:tc>
        <w:tc>
          <w:tcPr>
            <w:tcW w:w="992" w:type="dxa"/>
            <w:vMerge/>
            <w:tcMar/>
          </w:tcPr>
          <w:p w14:paraId="52A6DFC3"/>
        </w:tc>
        <w:tc>
          <w:tcPr>
            <w:tcW w:w="993" w:type="dxa"/>
            <w:vMerge/>
            <w:tcMar/>
          </w:tcPr>
          <w:p w14:paraId="5D5A40B8"/>
        </w:tc>
        <w:tc>
          <w:tcPr>
            <w:tcW w:w="1559" w:type="dxa"/>
            <w:tcMar/>
          </w:tcPr>
          <w:p w:rsidR="7BD7E4F0" w:rsidP="7BD7E4F0" w:rsidRDefault="7BD7E4F0" w14:paraId="7CABA2FC" w14:textId="77979314">
            <w:pPr>
              <w:spacing w:line="240" w:lineRule="auto"/>
            </w:pPr>
            <w:r w:rsidR="7BD7E4F0">
              <w:rPr/>
              <w:t>Eestisisene kogemusreis</w:t>
            </w:r>
          </w:p>
        </w:tc>
        <w:tc>
          <w:tcPr>
            <w:tcW w:w="1559" w:type="dxa"/>
            <w:tcMar/>
          </w:tcPr>
          <w:p w:rsidR="7BD7E4F0" w:rsidP="7BD7E4F0" w:rsidRDefault="7BD7E4F0" w14:paraId="0CCCF77E" w14:textId="4638AA9F">
            <w:pPr>
              <w:spacing w:line="240" w:lineRule="auto"/>
            </w:pPr>
            <w:r w:rsidR="7BD7E4F0">
              <w:rPr/>
              <w:t>2</w:t>
            </w:r>
          </w:p>
        </w:tc>
        <w:tc>
          <w:tcPr>
            <w:tcW w:w="2693" w:type="dxa"/>
            <w:tcMar/>
          </w:tcPr>
          <w:p w:rsidR="7BD7E4F0" w:rsidP="7BD7E4F0" w:rsidRDefault="7BD7E4F0" w14:paraId="052D0881" w14:textId="5DA5C057">
            <w:pPr>
              <w:spacing w:line="240" w:lineRule="auto"/>
            </w:pPr>
            <w:r w:rsidR="7BD7E4F0">
              <w:rPr/>
              <w:t>Eestisisesed kogemusreisid MAK vabaühenduste konsultantidele</w:t>
            </w:r>
            <w:r w:rsidR="7BD7E4F0">
              <w:rPr/>
              <w:t xml:space="preserve">, et nad oma maakonna häid praktikaid </w:t>
            </w:r>
            <w:r w:rsidR="7BD7E4F0">
              <w:rPr/>
              <w:t>tu</w:t>
            </w:r>
            <w:r w:rsidR="6CB48A8B">
              <w:rPr/>
              <w:t>t</w:t>
            </w:r>
            <w:r w:rsidR="7BD7E4F0">
              <w:rPr/>
              <w:t>vustaksid</w:t>
            </w:r>
            <w:r w:rsidR="7BD7E4F0">
              <w:rPr/>
              <w:t xml:space="preserve">. Mõõdame </w:t>
            </w:r>
            <w:r w:rsidR="7BD7E4F0">
              <w:rPr/>
              <w:t>kogemusreiside arvu.</w:t>
            </w:r>
          </w:p>
        </w:tc>
      </w:tr>
    </w:tbl>
    <w:p w:rsidRPr="00646813" w:rsidR="00D65CBF" w:rsidP="7BD7E4F0" w:rsidRDefault="00D65CBF" w14:paraId="5E8CDE9C" w14:textId="4DE39EDE">
      <w:pPr>
        <w:pStyle w:val="Normal"/>
        <w:widowControl/>
        <w:spacing w:line="240" w:lineRule="auto"/>
        <w:ind/>
      </w:pPr>
    </w:p>
    <w:p w:rsidRPr="00646813" w:rsidR="00D65CBF" w:rsidP="7BD7E4F0" w:rsidRDefault="00D65CBF" w14:paraId="3AED9479" w14:textId="54AADEFF">
      <w:pPr>
        <w:pStyle w:val="Heading2"/>
        <w:keepLines w:val="0"/>
        <w:widowControl w:val="1"/>
        <w:numPr>
          <w:ilvl w:val="0"/>
          <w:numId w:val="1"/>
        </w:numPr>
        <w:tabs>
          <w:tab w:val="left" w:leader="none" w:pos="426"/>
        </w:tabs>
        <w:spacing w:before="240" w:after="60" w:line="240" w:lineRule="auto"/>
        <w:ind w:left="0" w:firstLine="0"/>
        <w:rPr>
          <w:rFonts w:ascii="Times New Roman" w:hAnsi="Times New Roman" w:eastAsia="Times New Roman" w:cs="Times New Roman"/>
          <w:b w:val="1"/>
          <w:bCs w:val="1"/>
          <w:i w:val="0"/>
          <w:iCs w:val="0"/>
          <w:color w:val="000000" w:themeColor="text1" w:themeTint="FF" w:themeShade="FF"/>
          <w:sz w:val="24"/>
          <w:szCs w:val="24"/>
        </w:rPr>
      </w:pPr>
      <w:r w:rsidRPr="7BD7E4F0" w:rsidR="0892BFA3">
        <w:rPr>
          <w:rFonts w:ascii="Times New Roman" w:hAnsi="Times New Roman" w:eastAsia="Times New Roman" w:cs="Times New Roman"/>
          <w:b w:val="1"/>
          <w:bCs w:val="1"/>
          <w:color w:val="000000" w:themeColor="text1" w:themeTint="FF" w:themeShade="FF"/>
          <w:sz w:val="24"/>
          <w:szCs w:val="24"/>
        </w:rPr>
        <w:t xml:space="preserve">Toetatav tegevus 2.2: Laste ja noortega tegelevate </w:t>
      </w:r>
      <w:r w:rsidRPr="7BD7E4F0" w:rsidR="0892BFA3">
        <w:rPr>
          <w:rFonts w:ascii="Times New Roman" w:hAnsi="Times New Roman" w:eastAsia="Times New Roman" w:cs="Times New Roman"/>
          <w:b w:val="1"/>
          <w:bCs w:val="1"/>
          <w:color w:val="000000" w:themeColor="text1" w:themeTint="FF" w:themeShade="FF"/>
          <w:sz w:val="24"/>
          <w:szCs w:val="24"/>
        </w:rPr>
        <w:t>vabaühenduste</w:t>
      </w:r>
      <w:r w:rsidRPr="7BD7E4F0" w:rsidR="0892BFA3">
        <w:rPr>
          <w:rFonts w:ascii="Times New Roman" w:hAnsi="Times New Roman" w:eastAsia="Times New Roman" w:cs="Times New Roman"/>
          <w:b w:val="1"/>
          <w:bCs w:val="1"/>
          <w:color w:val="000000" w:themeColor="text1" w:themeTint="FF" w:themeShade="FF"/>
          <w:sz w:val="24"/>
          <w:szCs w:val="24"/>
        </w:rPr>
        <w:t xml:space="preserve"> kaasamis- ja osalemisoskuste tõstmine.</w:t>
      </w:r>
    </w:p>
    <w:p w:rsidRPr="00646813" w:rsidR="00D65CBF" w:rsidP="326AF56B" w:rsidRDefault="00D65CBF" w14:paraId="5591A3E9" w14:textId="05F90839">
      <w:pPr>
        <w:pStyle w:val="Heading2"/>
        <w:keepLines w:val="0"/>
        <w:widowControl w:val="1"/>
        <w:numPr>
          <w:ilvl w:val="1"/>
          <w:numId w:val="1"/>
        </w:numPr>
        <w:tabs>
          <w:tab w:val="left" w:leader="none" w:pos="426"/>
        </w:tabs>
        <w:spacing w:before="240" w:after="60" w:line="240" w:lineRule="auto"/>
        <w:ind/>
        <w:rPr>
          <w:rFonts w:ascii="Times New Roman" w:hAnsi="Times New Roman" w:eastAsia="Times New Roman" w:cs="Times New Roman"/>
          <w:b w:val="1"/>
          <w:bCs w:val="1"/>
          <w:i w:val="0"/>
          <w:iCs w:val="0"/>
          <w:color w:val="000000" w:themeColor="text1" w:themeTint="FF" w:themeShade="FF"/>
          <w:sz w:val="24"/>
          <w:szCs w:val="24"/>
        </w:rPr>
      </w:pPr>
      <w:r w:rsidRPr="326AF56B" w:rsidR="69032959">
        <w:rPr>
          <w:rFonts w:ascii="Times New Roman" w:hAnsi="Times New Roman" w:eastAsia="Times New Roman" w:cs="Times New Roman"/>
          <w:b w:val="1"/>
          <w:bCs w:val="1"/>
          <w:i w:val="0"/>
          <w:iCs w:val="0"/>
          <w:color w:val="000000" w:themeColor="text1" w:themeTint="FF" w:themeShade="FF"/>
          <w:sz w:val="24"/>
          <w:szCs w:val="24"/>
        </w:rPr>
        <w:t xml:space="preserve"> </w:t>
      </w:r>
      <w:r w:rsidRPr="326AF56B" w:rsidR="5E46BC13">
        <w:rPr>
          <w:rFonts w:ascii="Times New Roman" w:hAnsi="Times New Roman" w:eastAsia="Times New Roman" w:cs="Times New Roman"/>
          <w:b w:val="1"/>
          <w:bCs w:val="1"/>
          <w:i w:val="0"/>
          <w:iCs w:val="0"/>
          <w:color w:val="000000" w:themeColor="text1" w:themeTint="FF" w:themeShade="FF"/>
          <w:sz w:val="24"/>
          <w:szCs w:val="24"/>
        </w:rPr>
        <w:t xml:space="preserve">Alategevus: </w:t>
      </w:r>
      <w:r w:rsidRPr="326AF56B" w:rsidR="0892BFA3">
        <w:rPr>
          <w:rFonts w:ascii="Times New Roman" w:hAnsi="Times New Roman" w:eastAsia="Times New Roman" w:cs="Times New Roman"/>
          <w:b w:val="1"/>
          <w:bCs w:val="1"/>
          <w:i w:val="0"/>
          <w:iCs w:val="0"/>
          <w:color w:val="000000" w:themeColor="text1" w:themeTint="FF" w:themeShade="FF"/>
          <w:sz w:val="24"/>
          <w:szCs w:val="24"/>
        </w:rPr>
        <w:t xml:space="preserve">Maakondlike koolitus- ja arendustegevuste </w:t>
      </w:r>
      <w:r w:rsidRPr="326AF56B" w:rsidR="5D11559F">
        <w:rPr>
          <w:rFonts w:ascii="Times New Roman" w:hAnsi="Times New Roman" w:eastAsia="Times New Roman" w:cs="Times New Roman"/>
          <w:b w:val="1"/>
          <w:bCs w:val="1"/>
          <w:i w:val="0"/>
          <w:iCs w:val="0"/>
          <w:color w:val="000000" w:themeColor="text1" w:themeTint="FF" w:themeShade="FF"/>
          <w:sz w:val="24"/>
          <w:szCs w:val="24"/>
        </w:rPr>
        <w:t>korraldamine ja läbiviimine.</w:t>
      </w:r>
    </w:p>
    <w:p w:rsidRPr="00646813" w:rsidR="00D65CBF" w:rsidP="7BD7E4F0" w:rsidRDefault="00D65CBF" w14:paraId="2C9D4AF0" w14:textId="55A61040">
      <w:pPr>
        <w:pStyle w:val="ListParagraph"/>
        <w:widowControl/>
        <w:numPr>
          <w:ilvl w:val="2"/>
          <w:numId w:val="1"/>
        </w:numPr>
        <w:spacing w:line="240" w:lineRule="auto"/>
        <w:ind/>
        <w:rPr>
          <w:rFonts w:ascii="Times New Roman" w:hAnsi="Times New Roman" w:eastAsia="Times New Roman" w:cs="Times New Roman"/>
          <w:b w:val="1"/>
          <w:bCs w:val="1"/>
          <w:i w:val="0"/>
          <w:iCs w:val="0"/>
          <w:color w:val="000000" w:themeColor="text1" w:themeTint="FF" w:themeShade="FF"/>
        </w:rPr>
      </w:pPr>
      <w:r w:rsidRPr="7BD7E4F0" w:rsidR="0892BFA3">
        <w:rPr>
          <w:rFonts w:ascii="Times New Roman" w:hAnsi="Times New Roman" w:eastAsia="Times New Roman" w:cs="Times New Roman"/>
          <w:b w:val="1"/>
          <w:bCs w:val="1"/>
          <w:i w:val="0"/>
          <w:iCs w:val="0"/>
          <w:color w:val="000000" w:themeColor="text1" w:themeTint="FF" w:themeShade="FF"/>
        </w:rPr>
        <w:t>Maakondlike koolitus- ja arendustegevuste ette valmistamine ja välja töötamine</w:t>
      </w:r>
    </w:p>
    <w:p w:rsidRPr="00646813" w:rsidR="00D65CBF" w:rsidP="7BD7E4F0" w:rsidRDefault="00D65CBF" w14:paraId="0C3A0028" w14:textId="58FA297E">
      <w:pPr>
        <w:pStyle w:val="Normal"/>
        <w:widowControl/>
        <w:spacing w:before="240" w:beforeAutospacing="off" w:after="240" w:afterAutospacing="off" w:line="240" w:lineRule="auto"/>
        <w:ind/>
        <w:jc w:val="both"/>
        <w:rPr>
          <w:rFonts w:ascii="Times New Roman" w:hAnsi="Times New Roman" w:eastAsia="Times New Roman" w:cs="Times New Roman"/>
          <w:b w:val="0"/>
          <w:bCs w:val="0"/>
          <w:noProof w:val="0"/>
          <w:sz w:val="24"/>
          <w:szCs w:val="24"/>
          <w:lang w:val="et-EE"/>
        </w:rPr>
      </w:pPr>
      <w:r>
        <w:br/>
      </w:r>
      <w:r w:rsidRPr="7BD7E4F0" w:rsidR="7FE81748">
        <w:rPr>
          <w:rFonts w:ascii="Times New Roman" w:hAnsi="Times New Roman" w:eastAsia="Times New Roman" w:cs="Times New Roman"/>
          <w:b w:val="0"/>
          <w:bCs w:val="0"/>
          <w:noProof w:val="0"/>
          <w:sz w:val="24"/>
          <w:szCs w:val="24"/>
          <w:lang w:val="et-EE"/>
        </w:rPr>
        <w:t xml:space="preserve">2025. aastal koostas SA Mõttekoda </w:t>
      </w:r>
      <w:r w:rsidRPr="7BD7E4F0" w:rsidR="7FE81748">
        <w:rPr>
          <w:rFonts w:ascii="Times New Roman" w:hAnsi="Times New Roman" w:eastAsia="Times New Roman" w:cs="Times New Roman"/>
          <w:b w:val="0"/>
          <w:bCs w:val="0"/>
          <w:noProof w:val="0"/>
          <w:sz w:val="24"/>
          <w:szCs w:val="24"/>
          <w:lang w:val="et-EE"/>
        </w:rPr>
        <w:t>Praxis</w:t>
      </w:r>
      <w:r w:rsidRPr="7BD7E4F0" w:rsidR="7FE81748">
        <w:rPr>
          <w:rFonts w:ascii="Times New Roman" w:hAnsi="Times New Roman" w:eastAsia="Times New Roman" w:cs="Times New Roman"/>
          <w:b w:val="0"/>
          <w:bCs w:val="0"/>
          <w:noProof w:val="0"/>
          <w:sz w:val="24"/>
          <w:szCs w:val="24"/>
          <w:lang w:val="et-EE"/>
        </w:rPr>
        <w:t xml:space="preserve"> elluviija tellimusel dokumendi „Maakondlike vabaühenduste laste ja noorte kaasamisoskuste tõstmise kontseptsioon“, milles on põhjalikumalt analüüsitud kogu tegevussuuna olukorda Eestis ning valdkonna arendamisega seotud väljakutseid. Dokumendi viimases osas on esitatud ka ettepanekud, kuidas olemasolevat olukorda parandada ja arendada. Loodud kontseptsioonile andis omapoolse tagasiside elluviija moodustatud ekspertide töögrupp (edaspidi MK töögrupp). MK töögruppi on kaasatud erinevad projekti seisukohalt olulised osapooled. Töögrupis on esindatud kaasamisekspert, maakondlike arenduskeskuste (edaspidi MAK) vabaühenduste konsultant, MAK koordinaator, kaardistusekspert, koolitusekspert ja </w:t>
      </w:r>
      <w:r w:rsidRPr="7BD7E4F0" w:rsidR="7FE81748">
        <w:rPr>
          <w:rFonts w:ascii="Times New Roman" w:hAnsi="Times New Roman" w:eastAsia="Times New Roman" w:cs="Times New Roman"/>
          <w:b w:val="0"/>
          <w:bCs w:val="0"/>
          <w:noProof w:val="0"/>
          <w:sz w:val="24"/>
          <w:szCs w:val="24"/>
          <w:lang w:val="et-EE"/>
        </w:rPr>
        <w:t>KÜSKi</w:t>
      </w:r>
      <w:r w:rsidRPr="7BD7E4F0" w:rsidR="7FE81748">
        <w:rPr>
          <w:rFonts w:ascii="Times New Roman" w:hAnsi="Times New Roman" w:eastAsia="Times New Roman" w:cs="Times New Roman"/>
          <w:b w:val="0"/>
          <w:bCs w:val="0"/>
          <w:noProof w:val="0"/>
          <w:sz w:val="24"/>
          <w:szCs w:val="24"/>
          <w:lang w:val="et-EE"/>
        </w:rPr>
        <w:t xml:space="preserve"> esindaja. MK töögrupi töös saavad kaasa rääkida ka nn vabakuulajad, kellele on antud juurdepääs töögrupi dokumentidele ning võimalus soovi korral osaleda tööprotsessis. Vabakuulajate roll on anda tagasisidet töögrupi tegevusele ja esindada noorte huve. Vabakuulajaks olemise võimalus on antud üle-eestilistele noorteorganisatsioonidele, vabaühendustele ning Siseministeeriumi esindajale.</w:t>
      </w:r>
      <w:r>
        <w:br/>
      </w:r>
      <w:r w:rsidRPr="7BD7E4F0" w:rsidR="7FE81748">
        <w:rPr>
          <w:rFonts w:ascii="Times New Roman" w:hAnsi="Times New Roman" w:eastAsia="Times New Roman" w:cs="Times New Roman"/>
          <w:b w:val="0"/>
          <w:bCs w:val="0"/>
          <w:noProof w:val="0"/>
          <w:sz w:val="24"/>
          <w:szCs w:val="24"/>
          <w:lang w:val="et-EE"/>
        </w:rPr>
        <w:t xml:space="preserve">Selline kontseptsioonile ja osapoolte kaasamisele tuginev lähenemine on kooskõlas TAT peatükiga </w:t>
      </w:r>
      <w:r w:rsidRPr="7BD7E4F0" w:rsidR="7FE81748">
        <w:rPr>
          <w:rFonts w:ascii="Times New Roman" w:hAnsi="Times New Roman" w:eastAsia="Times New Roman" w:cs="Times New Roman"/>
          <w:b w:val="0"/>
          <w:bCs w:val="0"/>
          <w:noProof w:val="0"/>
          <w:sz w:val="24"/>
          <w:szCs w:val="24"/>
          <w:lang w:val="et-EE"/>
        </w:rPr>
        <w:t>2.2</w:t>
      </w:r>
      <w:r w:rsidRPr="7BD7E4F0" w:rsidR="7FE81748">
        <w:rPr>
          <w:rFonts w:ascii="Times New Roman" w:hAnsi="Times New Roman" w:eastAsia="Times New Roman" w:cs="Times New Roman"/>
          <w:b w:val="0"/>
          <w:bCs w:val="0"/>
          <w:noProof w:val="0"/>
          <w:sz w:val="24"/>
          <w:szCs w:val="24"/>
          <w:lang w:val="et-EE"/>
        </w:rPr>
        <w:t xml:space="preserve"> Laste ja noortega tegelevate vabaühenduste kaasamis- ja osalemisoskuste tõstmine, mis eeldab sekkumiste kavandamist olemasoleva olukorra analüüsile tuginedes ning partnerite süsteemset kaasamist.</w:t>
      </w:r>
    </w:p>
    <w:p w:rsidRPr="00646813" w:rsidR="00D65CBF" w:rsidP="7BD7E4F0" w:rsidRDefault="00D65CBF" w14:paraId="5DA3D15A" w14:textId="3C53EC6E">
      <w:pPr>
        <w:pStyle w:val="Normal"/>
        <w:widowControl/>
        <w:spacing w:before="240" w:beforeAutospacing="off" w:after="240" w:afterAutospacing="off" w:line="240" w:lineRule="auto"/>
        <w:ind w:left="0"/>
        <w:jc w:val="both"/>
        <w:rPr>
          <w:rFonts w:ascii="Times New Roman" w:hAnsi="Times New Roman" w:eastAsia="Times New Roman" w:cs="Times New Roman"/>
          <w:b w:val="1"/>
          <w:bCs w:val="1"/>
          <w:noProof w:val="0"/>
          <w:sz w:val="24"/>
          <w:szCs w:val="24"/>
          <w:lang w:val="et-EE"/>
        </w:rPr>
      </w:pPr>
      <w:r w:rsidRPr="7BD7E4F0" w:rsidR="7FE81748">
        <w:rPr>
          <w:rFonts w:ascii="Times New Roman" w:hAnsi="Times New Roman" w:eastAsia="Times New Roman" w:cs="Times New Roman"/>
          <w:noProof w:val="0"/>
          <w:sz w:val="24"/>
          <w:szCs w:val="24"/>
          <w:lang w:val="et-EE"/>
        </w:rPr>
        <w:t xml:space="preserve">Tuginedes nimetatud kontseptsioonile kujundas kirjutas MK töögrupi kaardistusekspert koostöös MK </w:t>
      </w:r>
      <w:r w:rsidRPr="7BD7E4F0" w:rsidR="7FE81748">
        <w:rPr>
          <w:rFonts w:ascii="Times New Roman" w:hAnsi="Times New Roman" w:eastAsia="Times New Roman" w:cs="Times New Roman"/>
          <w:noProof w:val="0"/>
          <w:sz w:val="24"/>
          <w:szCs w:val="24"/>
          <w:lang w:val="et-EE"/>
        </w:rPr>
        <w:t xml:space="preserve">töögrupiga </w:t>
      </w:r>
      <w:r w:rsidRPr="7BD7E4F0" w:rsidR="7FE81748">
        <w:rPr>
          <w:rFonts w:ascii="Times New Roman" w:hAnsi="Times New Roman" w:eastAsia="Times New Roman" w:cs="Times New Roman"/>
          <w:noProof w:val="0"/>
          <w:sz w:val="24"/>
          <w:szCs w:val="24"/>
          <w:lang w:val="et-EE"/>
        </w:rPr>
        <w:t xml:space="preserve">oma </w:t>
      </w:r>
      <w:r w:rsidRPr="7BD7E4F0" w:rsidR="1A7B9D01">
        <w:rPr>
          <w:rFonts w:ascii="Times New Roman" w:hAnsi="Times New Roman" w:eastAsia="Times New Roman" w:cs="Times New Roman"/>
          <w:noProof w:val="0"/>
          <w:sz w:val="24"/>
          <w:szCs w:val="24"/>
          <w:lang w:val="et-EE"/>
        </w:rPr>
        <w:t>tegevuskava</w:t>
      </w:r>
      <w:r w:rsidRPr="7BD7E4F0" w:rsidR="7FE81748">
        <w:rPr>
          <w:rFonts w:ascii="Times New Roman" w:hAnsi="Times New Roman" w:eastAsia="Times New Roman" w:cs="Times New Roman"/>
          <w:noProof w:val="0"/>
          <w:sz w:val="24"/>
          <w:szCs w:val="24"/>
          <w:lang w:val="et-EE"/>
        </w:rPr>
        <w:t xml:space="preserve"> projekti </w:t>
      </w:r>
      <w:r w:rsidRPr="7BD7E4F0" w:rsidR="718AECB9">
        <w:rPr>
          <w:rFonts w:ascii="Times New Roman" w:hAnsi="Times New Roman" w:eastAsia="Times New Roman" w:cs="Times New Roman"/>
          <w:noProof w:val="0"/>
          <w:sz w:val="24"/>
          <w:szCs w:val="24"/>
          <w:lang w:val="et-EE"/>
        </w:rPr>
        <w:t xml:space="preserve">käesoleva </w:t>
      </w:r>
      <w:r w:rsidRPr="7BD7E4F0" w:rsidR="7FE81748">
        <w:rPr>
          <w:rFonts w:ascii="Times New Roman" w:hAnsi="Times New Roman" w:eastAsia="Times New Roman" w:cs="Times New Roman"/>
          <w:noProof w:val="0"/>
          <w:sz w:val="24"/>
          <w:szCs w:val="24"/>
          <w:lang w:val="et-EE"/>
        </w:rPr>
        <w:t xml:space="preserve">tegevussuuna edasise tegevuse osas. Tegevuskava annab ülevaate planeeritavast tegevusest aastal 2026–2028. Töögrupi hinnangul ei ole võimalik kõigi kontseptsioonis toodud suuniste ja ettepanekutega projekti raames tegeleda, kuna osa neist eeldab lahendusi teiste osapoolte, näiteks kohalike omavalitsuste või haridusasutuste tasandil. Seetõttu </w:t>
      </w:r>
      <w:r w:rsidRPr="7BD7E4F0" w:rsidR="64EA757F">
        <w:rPr>
          <w:rFonts w:ascii="Times New Roman" w:hAnsi="Times New Roman" w:eastAsia="Times New Roman" w:cs="Times New Roman"/>
          <w:noProof w:val="0"/>
          <w:sz w:val="24"/>
          <w:szCs w:val="24"/>
          <w:lang w:val="et-EE"/>
        </w:rPr>
        <w:t>võttis</w:t>
      </w:r>
      <w:r w:rsidRPr="7BD7E4F0" w:rsidR="7FE81748">
        <w:rPr>
          <w:rFonts w:ascii="Times New Roman" w:hAnsi="Times New Roman" w:eastAsia="Times New Roman" w:cs="Times New Roman"/>
          <w:noProof w:val="0"/>
          <w:sz w:val="24"/>
          <w:szCs w:val="24"/>
          <w:lang w:val="et-EE"/>
        </w:rPr>
        <w:t xml:space="preserve"> töögrupp kontseptsioonist välja need </w:t>
      </w:r>
      <w:r w:rsidRPr="7BD7E4F0" w:rsidR="7FE81748">
        <w:rPr>
          <w:rFonts w:ascii="Times New Roman" w:hAnsi="Times New Roman" w:eastAsia="Times New Roman" w:cs="Times New Roman"/>
          <w:noProof w:val="0"/>
          <w:sz w:val="24"/>
          <w:szCs w:val="24"/>
          <w:lang w:val="et-EE"/>
        </w:rPr>
        <w:t>ülesanded, mi</w:t>
      </w:r>
      <w:r w:rsidRPr="7BD7E4F0" w:rsidR="07B11D5A">
        <w:rPr>
          <w:rFonts w:ascii="Times New Roman" w:hAnsi="Times New Roman" w:eastAsia="Times New Roman" w:cs="Times New Roman"/>
          <w:noProof w:val="0"/>
          <w:sz w:val="24"/>
          <w:szCs w:val="24"/>
          <w:lang w:val="et-EE"/>
        </w:rPr>
        <w:t>s kattuvad otseselt projekti eesmärkidega ja</w:t>
      </w:r>
      <w:r w:rsidRPr="7BD7E4F0" w:rsidR="7FE81748">
        <w:rPr>
          <w:rFonts w:ascii="Times New Roman" w:hAnsi="Times New Roman" w:eastAsia="Times New Roman" w:cs="Times New Roman"/>
          <w:noProof w:val="0"/>
          <w:sz w:val="24"/>
          <w:szCs w:val="24"/>
          <w:lang w:val="et-EE"/>
        </w:rPr>
        <w:t xml:space="preserve"> on võimalik projekti tegevustesse integreerida. MK töögrupp peab oluliseks inimeselt-inimesele lähenemist, pakkudes sihtrühmale tuge mentorluse ja heade näidete levitamise kaudu. Samuti leiab töögrupp, et oluline on koondada tööriistad ja materjalid ühte kohta, et sihtrühmal oleks lihtne leida viiteid ja võimalusi oma kompetentsi tõstmiseks. Sellest lähtuvalt pakub töögrupp välja kolm suuremat tegevust, mille alla koonduvad väiksemad tegevused: tööriistakasti platvormi loomine</w:t>
      </w:r>
      <w:r w:rsidRPr="7BD7E4F0" w:rsidR="44EEBADD">
        <w:rPr>
          <w:rFonts w:ascii="Times New Roman" w:hAnsi="Times New Roman" w:eastAsia="Times New Roman" w:cs="Times New Roman"/>
          <w:noProof w:val="0"/>
          <w:sz w:val="24"/>
          <w:szCs w:val="24"/>
          <w:lang w:val="et-EE"/>
        </w:rPr>
        <w:t xml:space="preserve"> </w:t>
      </w:r>
      <w:r w:rsidRPr="7BD7E4F0" w:rsidR="7FE81748">
        <w:rPr>
          <w:rFonts w:ascii="Times New Roman" w:hAnsi="Times New Roman" w:eastAsia="Times New Roman" w:cs="Times New Roman"/>
          <w:noProof w:val="0"/>
          <w:sz w:val="24"/>
          <w:szCs w:val="24"/>
          <w:lang w:val="et-EE"/>
        </w:rPr>
        <w:t xml:space="preserve">mtyabi.ee veebilehele; </w:t>
      </w:r>
      <w:r w:rsidRPr="7BD7E4F0" w:rsidR="7FE81748">
        <w:rPr>
          <w:rFonts w:ascii="Times New Roman" w:hAnsi="Times New Roman" w:eastAsia="Times New Roman" w:cs="Times New Roman"/>
          <w:noProof w:val="0"/>
          <w:sz w:val="24"/>
          <w:szCs w:val="24"/>
          <w:lang w:val="et-EE"/>
        </w:rPr>
        <w:t>häkatonide</w:t>
      </w:r>
      <w:r w:rsidRPr="7BD7E4F0" w:rsidR="7FE81748">
        <w:rPr>
          <w:rFonts w:ascii="Times New Roman" w:hAnsi="Times New Roman" w:eastAsia="Times New Roman" w:cs="Times New Roman"/>
          <w:noProof w:val="0"/>
          <w:sz w:val="24"/>
          <w:szCs w:val="24"/>
          <w:lang w:val="et-EE"/>
        </w:rPr>
        <w:t xml:space="preserve"> korraldamine sihtrühmale, mille käigus tutvustatakse platvormi ja tuuakse see sihtrühmale lähemale; laiapõhjaline kommunikatsioonikampaania </w:t>
      </w:r>
      <w:r w:rsidRPr="7BD7E4F0" w:rsidR="57814D86">
        <w:rPr>
          <w:rFonts w:ascii="Times New Roman" w:hAnsi="Times New Roman" w:eastAsia="Times New Roman" w:cs="Times New Roman"/>
          <w:noProof w:val="0"/>
          <w:sz w:val="24"/>
          <w:szCs w:val="24"/>
          <w:lang w:val="et-EE"/>
        </w:rPr>
        <w:t>kahele</w:t>
      </w:r>
      <w:r w:rsidRPr="7BD7E4F0" w:rsidR="7FE81748">
        <w:rPr>
          <w:rFonts w:ascii="Times New Roman" w:hAnsi="Times New Roman" w:eastAsia="Times New Roman" w:cs="Times New Roman"/>
          <w:noProof w:val="0"/>
          <w:sz w:val="24"/>
          <w:szCs w:val="24"/>
          <w:lang w:val="et-EE"/>
        </w:rPr>
        <w:t xml:space="preserve"> </w:t>
      </w:r>
      <w:r w:rsidRPr="7BD7E4F0" w:rsidR="7FE81748">
        <w:rPr>
          <w:rFonts w:ascii="Times New Roman" w:hAnsi="Times New Roman" w:eastAsia="Times New Roman" w:cs="Times New Roman"/>
          <w:noProof w:val="0"/>
          <w:sz w:val="24"/>
          <w:szCs w:val="24"/>
          <w:lang w:val="et-EE"/>
        </w:rPr>
        <w:t>sihtrühmale (vabaühendused ja noored), mille eesmärk on populariseerida nii platvormi kui ka laste ja noorte osalust kodanikuühiskonnas. Need valikud toetavad otseselt TAT punkti 2.2.3.1.1 eesmärki arendada vabaühenduste võimekust lapsi ja noori oma tegevustesse kaasata ning TAT punkti 2.2.3.2.1 eesmärki tõsta noorte teadlikkust kodanikuühiskonna olemusest ja osalusvõimalustest – tööriistad, praktilised formaadid (</w:t>
      </w:r>
      <w:r w:rsidRPr="7BD7E4F0" w:rsidR="7FE81748">
        <w:rPr>
          <w:rFonts w:ascii="Times New Roman" w:hAnsi="Times New Roman" w:eastAsia="Times New Roman" w:cs="Times New Roman"/>
          <w:noProof w:val="0"/>
          <w:sz w:val="24"/>
          <w:szCs w:val="24"/>
          <w:lang w:val="et-EE"/>
        </w:rPr>
        <w:t>häkatonid</w:t>
      </w:r>
      <w:r w:rsidRPr="7BD7E4F0" w:rsidR="7FE81748">
        <w:rPr>
          <w:rFonts w:ascii="Times New Roman" w:hAnsi="Times New Roman" w:eastAsia="Times New Roman" w:cs="Times New Roman"/>
          <w:noProof w:val="0"/>
          <w:sz w:val="24"/>
          <w:szCs w:val="24"/>
          <w:lang w:val="et-EE"/>
        </w:rPr>
        <w:t>) ja kommunikatsioonikampaania on kontseptsiooniga kooskõlas olevad teostusviisid.</w:t>
      </w:r>
    </w:p>
    <w:p w:rsidRPr="00646813" w:rsidR="00D65CBF" w:rsidP="7BD7E4F0" w:rsidRDefault="00D65CBF" w14:paraId="5F578F84" w14:textId="52A3D38A">
      <w:pPr>
        <w:pStyle w:val="Normal"/>
        <w:suppressLineNumbers w:val="0"/>
        <w:bidi w:val="0"/>
        <w:spacing w:before="0" w:beforeAutospacing="off" w:after="3" w:afterAutospacing="off" w:line="240" w:lineRule="auto"/>
        <w:ind w:left="-5" w:right="8" w:hanging="10"/>
        <w:jc w:val="left"/>
        <w:rPr>
          <w:rFonts w:ascii="Times New Roman" w:hAnsi="Times New Roman" w:eastAsia="Times New Roman" w:cs="Times New Roman"/>
          <w:noProof w:val="0"/>
          <w:color w:val="auto"/>
          <w:sz w:val="24"/>
          <w:szCs w:val="24"/>
          <w:lang w:val="et-EE" w:eastAsia="zh-CN" w:bidi="hi-IN"/>
        </w:rPr>
      </w:pPr>
      <w:r w:rsidRPr="7BD7E4F0" w:rsidR="6686E9EF">
        <w:rPr>
          <w:rFonts w:ascii="Times New Roman" w:hAnsi="Times New Roman" w:eastAsia="Times New Roman" w:cs="Times New Roman"/>
          <w:b w:val="0"/>
          <w:bCs w:val="0"/>
          <w:noProof w:val="0"/>
          <w:sz w:val="24"/>
          <w:szCs w:val="24"/>
          <w:lang w:val="et-EE"/>
        </w:rPr>
        <w:t xml:space="preserve">Kogukonnapraktika programm (edaspidi KKP) on üks projekti keskseid praktilisi tööriistu vabaühenduste laste ja noorte kaasamisoskuste arendamisel. Programm pakub noortele võimaluse mõista kodanikuühiskonna toimimist, omandada mitteformaalse õppe kaudu </w:t>
      </w:r>
      <w:r w:rsidRPr="7BD7E4F0" w:rsidR="2B11EE9C">
        <w:rPr>
          <w:rFonts w:ascii="Times New Roman" w:hAnsi="Times New Roman" w:eastAsia="Times New Roman" w:cs="Times New Roman"/>
          <w:noProof w:val="0"/>
          <w:color w:val="auto"/>
          <w:sz w:val="24"/>
          <w:szCs w:val="24"/>
          <w:lang w:val="et-EE" w:eastAsia="zh-CN" w:bidi="hi-IN"/>
        </w:rPr>
        <w:t xml:space="preserve">kodanikuühiskonnas osalemise kogemust, </w:t>
      </w:r>
      <w:r w:rsidRPr="7BD7E4F0" w:rsidR="6686E9EF">
        <w:rPr>
          <w:rFonts w:ascii="Times New Roman" w:hAnsi="Times New Roman" w:eastAsia="Times New Roman" w:cs="Times New Roman"/>
          <w:noProof w:val="0"/>
          <w:color w:val="auto"/>
          <w:sz w:val="24"/>
          <w:szCs w:val="24"/>
          <w:lang w:val="et-EE" w:eastAsia="zh-CN" w:bidi="hi-IN"/>
        </w:rPr>
        <w:t>kogukonnatunnet ja panustada kohaliku elu arengusse koostöös vabaühendustega. 2025. aastal viis</w:t>
      </w:r>
      <w:r w:rsidRPr="7BD7E4F0" w:rsidR="5D41B4A7">
        <w:rPr>
          <w:rFonts w:ascii="Times New Roman" w:hAnsi="Times New Roman" w:eastAsia="Times New Roman" w:cs="Times New Roman"/>
          <w:noProof w:val="0"/>
          <w:color w:val="auto"/>
          <w:sz w:val="24"/>
          <w:szCs w:val="24"/>
          <w:lang w:val="et-EE" w:eastAsia="zh-CN" w:bidi="hi-IN"/>
        </w:rPr>
        <w:t xml:space="preserve"> MTÜ Kogukonnapraktika juht</w:t>
      </w:r>
      <w:r w:rsidRPr="7BD7E4F0" w:rsidR="640990EE">
        <w:rPr>
          <w:rFonts w:ascii="Times New Roman" w:hAnsi="Times New Roman" w:eastAsia="Times New Roman" w:cs="Times New Roman"/>
          <w:noProof w:val="0"/>
          <w:color w:val="auto"/>
          <w:sz w:val="24"/>
          <w:szCs w:val="24"/>
          <w:lang w:val="et-EE" w:eastAsia="zh-CN" w:bidi="hi-IN"/>
        </w:rPr>
        <w:t xml:space="preserve"> Mirell Merirand</w:t>
      </w:r>
      <w:r w:rsidRPr="7BD7E4F0" w:rsidR="5D41B4A7">
        <w:rPr>
          <w:rFonts w:ascii="Times New Roman" w:hAnsi="Times New Roman" w:eastAsia="Times New Roman" w:cs="Times New Roman"/>
          <w:noProof w:val="0"/>
          <w:color w:val="auto"/>
          <w:sz w:val="24"/>
          <w:szCs w:val="24"/>
          <w:lang w:val="et-EE" w:eastAsia="zh-CN" w:bidi="hi-IN"/>
        </w:rPr>
        <w:t xml:space="preserve"> läbi</w:t>
      </w:r>
      <w:r w:rsidRPr="7BD7E4F0" w:rsidR="6686E9EF">
        <w:rPr>
          <w:rFonts w:ascii="Times New Roman" w:hAnsi="Times New Roman" w:eastAsia="Times New Roman" w:cs="Times New Roman"/>
          <w:noProof w:val="0"/>
          <w:color w:val="auto"/>
          <w:sz w:val="24"/>
          <w:szCs w:val="24"/>
          <w:lang w:val="et-EE" w:eastAsia="zh-CN" w:bidi="hi-IN"/>
        </w:rPr>
        <w:t xml:space="preserve"> põhjaliku</w:t>
      </w:r>
      <w:r w:rsidRPr="7BD7E4F0" w:rsidR="3EB13CB9">
        <w:rPr>
          <w:rFonts w:ascii="Times New Roman" w:hAnsi="Times New Roman" w:eastAsia="Times New Roman" w:cs="Times New Roman"/>
          <w:noProof w:val="0"/>
          <w:color w:val="auto"/>
          <w:sz w:val="24"/>
          <w:szCs w:val="24"/>
          <w:lang w:val="et-EE" w:eastAsia="zh-CN" w:bidi="hi-IN"/>
        </w:rPr>
        <w:t xml:space="preserve"> Kogukonnapraktika programmi analüüsi</w:t>
      </w:r>
      <w:r w:rsidRPr="7BD7E4F0" w:rsidR="6686E9EF">
        <w:rPr>
          <w:rFonts w:ascii="Times New Roman" w:hAnsi="Times New Roman" w:eastAsia="Times New Roman" w:cs="Times New Roman"/>
          <w:noProof w:val="0"/>
          <w:color w:val="auto"/>
          <w:sz w:val="24"/>
          <w:szCs w:val="24"/>
          <w:lang w:val="et-EE" w:eastAsia="zh-CN" w:bidi="hi-IN"/>
        </w:rPr>
        <w:t xml:space="preserve"> ning esitas ettepanekud, kuidas muuta kogukonnapraktika </w:t>
      </w:r>
      <w:r w:rsidRPr="7BD7E4F0" w:rsidR="6149C29F">
        <w:rPr>
          <w:rFonts w:ascii="Times New Roman" w:hAnsi="Times New Roman" w:eastAsia="Times New Roman" w:cs="Times New Roman"/>
          <w:noProof w:val="0"/>
          <w:color w:val="auto"/>
          <w:sz w:val="24"/>
          <w:szCs w:val="24"/>
          <w:lang w:val="et-EE" w:eastAsia="zh-CN" w:bidi="hi-IN"/>
        </w:rPr>
        <w:t xml:space="preserve">kontseptsiooni </w:t>
      </w:r>
      <w:r w:rsidRPr="7BD7E4F0" w:rsidR="6686E9EF">
        <w:rPr>
          <w:rFonts w:ascii="Times New Roman" w:hAnsi="Times New Roman" w:eastAsia="Times New Roman" w:cs="Times New Roman"/>
          <w:noProof w:val="0"/>
          <w:color w:val="auto"/>
          <w:sz w:val="24"/>
          <w:szCs w:val="24"/>
          <w:lang w:val="et-EE" w:eastAsia="zh-CN" w:bidi="hi-IN"/>
        </w:rPr>
        <w:t>laiemalt kättesaadavaks ning anda vabaühendustele suurem roll nn „esimese sammu tegijatena“</w:t>
      </w:r>
      <w:r w:rsidRPr="7BD7E4F0" w:rsidR="32A9E208">
        <w:rPr>
          <w:rFonts w:ascii="Times New Roman" w:hAnsi="Times New Roman" w:eastAsia="Times New Roman" w:cs="Times New Roman"/>
          <w:noProof w:val="0"/>
          <w:color w:val="auto"/>
          <w:sz w:val="24"/>
          <w:szCs w:val="24"/>
          <w:lang w:val="et-EE" w:eastAsia="zh-CN" w:bidi="hi-IN"/>
        </w:rPr>
        <w:t xml:space="preserve">. </w:t>
      </w:r>
    </w:p>
    <w:p w:rsidRPr="00646813" w:rsidR="00D65CBF" w:rsidP="7BD7E4F0" w:rsidRDefault="00D65CBF" w14:paraId="139E886B" w14:textId="31990EE5">
      <w:pPr>
        <w:pStyle w:val="Normal"/>
        <w:suppressLineNumbers w:val="0"/>
        <w:bidi w:val="0"/>
        <w:spacing w:before="0" w:beforeAutospacing="off" w:after="3" w:afterAutospacing="off" w:line="240" w:lineRule="auto"/>
        <w:ind w:left="-5" w:right="8" w:hanging="10"/>
        <w:jc w:val="left"/>
        <w:rPr>
          <w:rFonts w:ascii="Times New Roman" w:hAnsi="Times New Roman" w:eastAsia="Times New Roman" w:cs="Times New Roman"/>
          <w:noProof w:val="0"/>
          <w:color w:val="auto"/>
          <w:sz w:val="24"/>
          <w:szCs w:val="24"/>
          <w:lang w:val="et-EE" w:eastAsia="zh-CN" w:bidi="hi-IN"/>
        </w:rPr>
      </w:pPr>
    </w:p>
    <w:p w:rsidRPr="00646813" w:rsidR="00D65CBF" w:rsidP="480B7154" w:rsidRDefault="00D65CBF" w14:paraId="6848D49B" w14:textId="0CC111BF">
      <w:pPr>
        <w:pStyle w:val="Normal"/>
        <w:widowControl/>
        <w:suppressLineNumbers w:val="0"/>
        <w:spacing w:before="0" w:beforeAutospacing="off" w:after="3" w:afterAutospacing="off" w:line="240" w:lineRule="auto"/>
        <w:ind w:left="-5" w:right="8" w:hanging="10"/>
        <w:jc w:val="both"/>
        <w:rPr>
          <w:rFonts w:ascii="Times New Roman" w:hAnsi="Times New Roman" w:eastAsia="Times New Roman" w:cs="Times New Roman"/>
          <w:b w:val="0"/>
          <w:bCs w:val="0"/>
          <w:noProof w:val="0"/>
          <w:sz w:val="24"/>
          <w:szCs w:val="24"/>
          <w:lang w:val="et-EE"/>
        </w:rPr>
      </w:pPr>
      <w:r w:rsidRPr="480B7154" w:rsidR="32A9E208">
        <w:rPr>
          <w:rFonts w:ascii="Times New Roman" w:hAnsi="Times New Roman" w:eastAsia="Times New Roman" w:cs="Times New Roman"/>
          <w:noProof w:val="0"/>
          <w:color w:val="auto"/>
          <w:sz w:val="24"/>
          <w:szCs w:val="24"/>
          <w:lang w:val="et-EE" w:eastAsia="zh-CN" w:bidi="hi-IN"/>
        </w:rPr>
        <w:t xml:space="preserve">2026. aastal liitub Mirell Merirand MK töögrupi juurde töögrupis hakatakse </w:t>
      </w:r>
      <w:r w:rsidRPr="480B7154" w:rsidR="32A9E208">
        <w:rPr>
          <w:rFonts w:ascii="Times New Roman" w:hAnsi="Times New Roman" w:eastAsia="Times New Roman" w:cs="Times New Roman"/>
          <w:noProof w:val="0"/>
          <w:color w:val="auto"/>
          <w:sz w:val="24"/>
          <w:szCs w:val="24"/>
          <w:lang w:val="et-EE" w:eastAsia="zh-CN" w:bidi="hi-IN"/>
        </w:rPr>
        <w:t>kogukuonnapraktika</w:t>
      </w:r>
      <w:r w:rsidRPr="480B7154" w:rsidR="32A9E208">
        <w:rPr>
          <w:rFonts w:ascii="Times New Roman" w:hAnsi="Times New Roman" w:eastAsia="Times New Roman" w:cs="Times New Roman"/>
          <w:noProof w:val="0"/>
          <w:color w:val="auto"/>
          <w:sz w:val="24"/>
          <w:szCs w:val="24"/>
          <w:lang w:val="et-EE" w:eastAsia="zh-CN" w:bidi="hi-IN"/>
        </w:rPr>
        <w:t xml:space="preserve"> tööriista, kui ühte olulisemat tööriista </w:t>
      </w:r>
      <w:r w:rsidRPr="480B7154" w:rsidR="56E0FA24">
        <w:rPr>
          <w:rFonts w:ascii="Times New Roman" w:hAnsi="Times New Roman" w:eastAsia="Times New Roman" w:cs="Times New Roman"/>
          <w:noProof w:val="0"/>
          <w:color w:val="auto"/>
          <w:sz w:val="24"/>
          <w:szCs w:val="24"/>
          <w:lang w:val="et-EE" w:eastAsia="zh-CN" w:bidi="hi-IN"/>
        </w:rPr>
        <w:t xml:space="preserve">ja Vabakonna Akadeemiat ehk </w:t>
      </w:r>
      <w:r w:rsidRPr="480B7154" w:rsidR="32A9E208">
        <w:rPr>
          <w:rFonts w:ascii="Times New Roman" w:hAnsi="Times New Roman" w:eastAsia="Times New Roman" w:cs="Times New Roman"/>
          <w:noProof w:val="0"/>
          <w:color w:val="auto"/>
          <w:sz w:val="24"/>
          <w:szCs w:val="24"/>
          <w:lang w:val="et-EE" w:eastAsia="zh-CN" w:bidi="hi-IN"/>
        </w:rPr>
        <w:t xml:space="preserve">VABAK </w:t>
      </w:r>
      <w:r w:rsidRPr="480B7154" w:rsidR="32A9E208">
        <w:rPr>
          <w:rFonts w:ascii="Times New Roman" w:hAnsi="Times New Roman" w:eastAsia="Times New Roman" w:cs="Times New Roman"/>
          <w:noProof w:val="0"/>
          <w:color w:val="auto"/>
          <w:sz w:val="24"/>
          <w:szCs w:val="24"/>
          <w:lang w:val="et-EE" w:eastAsia="zh-CN" w:bidi="hi-IN"/>
        </w:rPr>
        <w:t>arendama.</w:t>
      </w:r>
      <w:r w:rsidRPr="480B7154" w:rsidR="012E9FE3">
        <w:rPr>
          <w:rFonts w:ascii="Times New Roman" w:hAnsi="Times New Roman" w:eastAsia="Times New Roman" w:cs="Times New Roman"/>
          <w:noProof w:val="0"/>
          <w:color w:val="auto"/>
          <w:sz w:val="24"/>
          <w:szCs w:val="24"/>
          <w:lang w:val="et-EE" w:eastAsia="zh-CN" w:bidi="hi-IN"/>
        </w:rPr>
        <w:t xml:space="preserve"> </w:t>
      </w:r>
      <w:r w:rsidRPr="480B7154" w:rsidR="32A9E208">
        <w:rPr>
          <w:rFonts w:ascii="Times New Roman" w:hAnsi="Times New Roman" w:eastAsia="Times New Roman" w:cs="Times New Roman"/>
          <w:noProof w:val="0"/>
          <w:color w:val="auto"/>
          <w:sz w:val="24"/>
          <w:szCs w:val="24"/>
          <w:lang w:val="et-EE" w:eastAsia="zh-CN" w:bidi="hi-IN"/>
        </w:rPr>
        <w:t>Nii</w:t>
      </w:r>
      <w:r w:rsidRPr="480B7154" w:rsidR="32A9E208">
        <w:rPr>
          <w:rFonts w:ascii="Times New Roman" w:hAnsi="Times New Roman" w:eastAsia="Times New Roman" w:cs="Times New Roman"/>
          <w:noProof w:val="0"/>
          <w:color w:val="auto"/>
          <w:sz w:val="24"/>
          <w:szCs w:val="24"/>
          <w:lang w:val="et-EE" w:eastAsia="zh-CN" w:bidi="hi-IN"/>
        </w:rPr>
        <w:t xml:space="preserve"> kogukonnapraktika platvormi arendus kui ka VABAK tööriistakasti täpne disain ja elemendid teostatakse hankelepingu </w:t>
      </w:r>
      <w:r w:rsidRPr="480B7154" w:rsidR="0C4C2902">
        <w:rPr>
          <w:rFonts w:ascii="Times New Roman" w:hAnsi="Times New Roman" w:eastAsia="Times New Roman" w:cs="Times New Roman"/>
          <w:noProof w:val="0"/>
          <w:color w:val="auto"/>
          <w:sz w:val="24"/>
          <w:szCs w:val="24"/>
          <w:lang w:val="et-EE" w:eastAsia="zh-CN" w:bidi="hi-IN"/>
        </w:rPr>
        <w:t xml:space="preserve"> </w:t>
      </w:r>
      <w:r w:rsidRPr="480B7154" w:rsidR="32A9E208">
        <w:rPr>
          <w:rFonts w:ascii="Times New Roman" w:hAnsi="Times New Roman" w:eastAsia="Times New Roman" w:cs="Times New Roman"/>
          <w:noProof w:val="0"/>
          <w:color w:val="auto"/>
          <w:sz w:val="24"/>
          <w:szCs w:val="24"/>
          <w:lang w:val="et-EE" w:eastAsia="zh-CN" w:bidi="hi-IN"/>
        </w:rPr>
        <w:t>raames ja</w:t>
      </w:r>
      <w:r w:rsidRPr="480B7154" w:rsidR="70B9238E">
        <w:rPr>
          <w:rFonts w:ascii="Times New Roman" w:hAnsi="Times New Roman" w:eastAsia="Times New Roman" w:cs="Times New Roman"/>
          <w:noProof w:val="0"/>
          <w:color w:val="auto"/>
          <w:sz w:val="24"/>
          <w:szCs w:val="24"/>
          <w:lang w:val="et-EE" w:eastAsia="zh-CN" w:bidi="hi-IN"/>
        </w:rPr>
        <w:t xml:space="preserve"> </w:t>
      </w:r>
      <w:r w:rsidRPr="480B7154" w:rsidR="32A9E208">
        <w:rPr>
          <w:rFonts w:ascii="Times New Roman" w:hAnsi="Times New Roman" w:eastAsia="Times New Roman" w:cs="Times New Roman"/>
          <w:noProof w:val="0"/>
          <w:color w:val="auto"/>
          <w:sz w:val="24"/>
          <w:szCs w:val="24"/>
          <w:lang w:val="et-EE" w:eastAsia="zh-CN" w:bidi="hi-IN"/>
        </w:rPr>
        <w:t>MK töögrupiga koostöös. MK töögrupis osalemine võtab ajaressurssi, selle kompenseerimis</w:t>
      </w:r>
      <w:r w:rsidRPr="480B7154" w:rsidR="5A5745C9">
        <w:rPr>
          <w:rFonts w:ascii="Times New Roman" w:hAnsi="Times New Roman" w:eastAsia="Times New Roman" w:cs="Times New Roman"/>
          <w:noProof w:val="0"/>
          <w:color w:val="auto"/>
          <w:sz w:val="24"/>
          <w:szCs w:val="24"/>
          <w:lang w:val="et-EE" w:eastAsia="zh-CN" w:bidi="hi-IN"/>
        </w:rPr>
        <w:t>e</w:t>
      </w:r>
      <w:r w:rsidRPr="480B7154" w:rsidR="32A9E208">
        <w:rPr>
          <w:rFonts w:ascii="Times New Roman" w:hAnsi="Times New Roman" w:eastAsia="Times New Roman" w:cs="Times New Roman"/>
          <w:noProof w:val="0"/>
          <w:color w:val="auto"/>
          <w:sz w:val="24"/>
          <w:szCs w:val="24"/>
          <w:lang w:val="et-EE" w:eastAsia="zh-CN" w:bidi="hi-IN"/>
        </w:rPr>
        <w:t xml:space="preserve">ks on MK töögrupi liikmetele planeeritud käsunduslepingu alusel tunnitasu 13.3 € (bruto). Ajaliselt on planeeritud MK töögrupi liikme töömahuks 15 tundi kuus, käsunduslepingud sõlmitakse 2026. aasta veebruarist novembrini (k.a.). MK töögrupi suuruseks on kaheksa inimest neist kuue liikmega sõlmitakse käsundus-või töövõtulepingud. Kaks MK töögrupi liiget on käesoleva projekti projektijuht ja -spetsialist, kellele on kõnealuse töögrupi töös osalemine töölepinguliselt projektis kokku lepitud. Sellest aastast liitub MK töögrupiga Mirell Merirand, kes alustab täpsemat kogukonnapraktika tööriista arendust ning räägib VABAK platvormi kujundamisel kaasa koos MK töögrupiga Mirelli töötunnid nimetatud perioodil on kokku lepitud 80 tundi kuus. Tunnihinde maksumus jääb samaks, mis teistel töögrupi liikmetel. </w:t>
      </w:r>
      <w:r w:rsidRPr="480B7154" w:rsidR="6686E9EF">
        <w:rPr>
          <w:rFonts w:ascii="Times New Roman" w:hAnsi="Times New Roman" w:eastAsia="Times New Roman" w:cs="Times New Roman"/>
          <w:b w:val="0"/>
          <w:bCs w:val="0"/>
          <w:noProof w:val="0"/>
          <w:sz w:val="24"/>
          <w:szCs w:val="24"/>
          <w:lang w:val="et-EE"/>
        </w:rPr>
        <w:t>KKP arendamine on otseselt seotud TAT punktiga 2.2.3.1.1, mis seab eesmärgiks vabaühenduste võimekuse arendamise laste ja noorte kaasamisel, ning toetab TAT punkti 2.2.3.2.1 eesmärki tõsta noorte teadlikkust kodanikuühiskonnast läbi praktilise kogemuse.</w:t>
      </w:r>
    </w:p>
    <w:p w:rsidR="480B7154" w:rsidP="480B7154" w:rsidRDefault="480B7154" w14:paraId="7D8A5AE9" w14:textId="190CFD98">
      <w:pPr>
        <w:pStyle w:val="Normal"/>
        <w:suppressLineNumbers w:val="0"/>
        <w:bidi w:val="0"/>
        <w:spacing w:before="0" w:beforeAutospacing="off" w:after="3" w:afterAutospacing="off" w:line="240" w:lineRule="auto"/>
        <w:ind w:left="-5" w:right="8" w:hanging="10"/>
        <w:jc w:val="both"/>
        <w:rPr>
          <w:rFonts w:ascii="Times New Roman" w:hAnsi="Times New Roman" w:eastAsia="Times New Roman" w:cs="Times New Roman"/>
          <w:b w:val="0"/>
          <w:bCs w:val="0"/>
          <w:noProof w:val="0"/>
          <w:sz w:val="24"/>
          <w:szCs w:val="24"/>
          <w:lang w:val="et-EE"/>
        </w:rPr>
      </w:pPr>
    </w:p>
    <w:p w:rsidRPr="00646813" w:rsidR="00D65CBF" w:rsidP="7BD7E4F0" w:rsidRDefault="00D65CBF" w14:paraId="26E9CDA6" w14:textId="2BDC8155">
      <w:pPr>
        <w:pStyle w:val="Normal"/>
        <w:widowControl/>
        <w:spacing w:line="240" w:lineRule="auto"/>
        <w:ind/>
        <w:jc w:val="both"/>
        <w:rPr>
          <w:rFonts w:ascii="Times New Roman" w:hAnsi="Times New Roman" w:eastAsia="Times New Roman" w:cs="Times New Roman"/>
          <w:b w:val="0"/>
          <w:bCs w:val="0"/>
          <w:noProof w:val="0"/>
          <w:sz w:val="24"/>
          <w:szCs w:val="24"/>
          <w:lang w:val="et-EE"/>
        </w:rPr>
      </w:pPr>
      <w:r w:rsidRPr="7BD7E4F0" w:rsidR="7FE81748">
        <w:rPr>
          <w:rFonts w:ascii="Times New Roman" w:hAnsi="Times New Roman" w:eastAsia="Times New Roman" w:cs="Times New Roman"/>
          <w:noProof w:val="0"/>
          <w:sz w:val="24"/>
          <w:szCs w:val="24"/>
          <w:lang w:val="et-EE"/>
        </w:rPr>
        <w:t>2026. aasta I kvartali lõpuks valmistab elluviija ette kaheosalise riigihanke projekti „Kodanikuühiskonna mõju suurendamiseks ja arengu toetamiseks“ raames. Hanke I osa eesmärk on luua elluviija hallatavale veebilehele mtyabi.ee Vabakonna Akadeemia (VABAK) digiplatvorm, mis koondab kodanikuühiskonna ja vabakonna arengut toetavad koolitus- ja arendustegevused ühtsesse keskkonda. Platvormi sihtrühmaks on vabaühendused, noored, noorte juhendajad, kohalike omavalitsuste töötajad ning MAK konsultandid. Tegemist on varasematel aastatel tööriistakastina käsitletud tegevussuuna edasiarendusega, mis võimaldab sihtrühmadel süsteemselt täiendada oma teadmisi ja oskusi. Platvorm ei loo valdavalt uusi lahendusi, vaid koondab olemasolevaid häid praktikaid ja tööriistu; uute lahenduste loomise vajaduse otsustab MK töögrupp ning nende väljatöötamise viib läbi hanke tulemusena leitud teenusepakkuja. VABAK platvormi loomine ja arendamine on kooskõlas TAT punktiga 2.2.3.1.1, mis rõhutab vabaühenduste võimekuse tõstmist laste ja noorte kaasamisel, ning toetab TAT punkti 2.2.3.2.1, kuna platvormi kaudu suureneb noorte ja juhendajate ligipääs osalust toetavale teabele ja õppematerjalidele.</w:t>
      </w:r>
    </w:p>
    <w:p w:rsidRPr="00646813" w:rsidR="00D65CBF" w:rsidP="7BD7E4F0" w:rsidRDefault="00D65CBF" w14:paraId="5AF61604" w14:textId="7261FB95">
      <w:pPr>
        <w:pStyle w:val="Normal"/>
        <w:widowControl/>
        <w:spacing w:before="240" w:beforeAutospacing="off" w:after="240" w:afterAutospacing="off" w:line="240" w:lineRule="auto"/>
        <w:ind w:left="0"/>
        <w:jc w:val="both"/>
        <w:rPr>
          <w:rFonts w:ascii="Times New Roman" w:hAnsi="Times New Roman" w:eastAsia="Times New Roman" w:cs="Times New Roman"/>
          <w:b w:val="0"/>
          <w:bCs w:val="0"/>
          <w:noProof w:val="0"/>
          <w:sz w:val="24"/>
          <w:szCs w:val="24"/>
          <w:lang w:val="et-EE"/>
        </w:rPr>
      </w:pPr>
      <w:r w:rsidRPr="7BD7E4F0" w:rsidR="7FE81748">
        <w:rPr>
          <w:rFonts w:ascii="Times New Roman" w:hAnsi="Times New Roman" w:eastAsia="Times New Roman" w:cs="Times New Roman"/>
          <w:noProof w:val="0"/>
          <w:sz w:val="24"/>
          <w:szCs w:val="24"/>
          <w:lang w:val="et-EE"/>
        </w:rPr>
        <w:t xml:space="preserve">Hanke II osa puudutab </w:t>
      </w:r>
      <w:r w:rsidRPr="7BD7E4F0" w:rsidR="3FA524F8">
        <w:rPr>
          <w:rFonts w:ascii="Times New Roman" w:hAnsi="Times New Roman" w:eastAsia="Times New Roman" w:cs="Times New Roman"/>
          <w:noProof w:val="0"/>
          <w:sz w:val="24"/>
          <w:szCs w:val="24"/>
          <w:lang w:val="et-EE"/>
        </w:rPr>
        <w:t>k</w:t>
      </w:r>
      <w:r w:rsidRPr="7BD7E4F0" w:rsidR="7FE81748">
        <w:rPr>
          <w:rFonts w:ascii="Times New Roman" w:hAnsi="Times New Roman" w:eastAsia="Times New Roman" w:cs="Times New Roman"/>
          <w:noProof w:val="0"/>
          <w:sz w:val="24"/>
          <w:szCs w:val="24"/>
          <w:lang w:val="et-EE"/>
        </w:rPr>
        <w:t xml:space="preserve">ogukonnapraktika.ee platvormi uuendamist, mis on projekti keskne tööriist noorte ja vabaühenduste vahelise koostöö toetamiseks. Kogukonnapraktika on tihedalt seotud projekti eesmärkidega ning selle olulisust rõhutavad nii Mõttekoda </w:t>
      </w:r>
      <w:r w:rsidRPr="7BD7E4F0" w:rsidR="7FE81748">
        <w:rPr>
          <w:rFonts w:ascii="Times New Roman" w:hAnsi="Times New Roman" w:eastAsia="Times New Roman" w:cs="Times New Roman"/>
          <w:noProof w:val="0"/>
          <w:sz w:val="24"/>
          <w:szCs w:val="24"/>
          <w:lang w:val="et-EE"/>
        </w:rPr>
        <w:t>Praxise</w:t>
      </w:r>
      <w:r w:rsidRPr="7BD7E4F0" w:rsidR="7FE81748">
        <w:rPr>
          <w:rFonts w:ascii="Times New Roman" w:hAnsi="Times New Roman" w:eastAsia="Times New Roman" w:cs="Times New Roman"/>
          <w:noProof w:val="0"/>
          <w:sz w:val="24"/>
          <w:szCs w:val="24"/>
          <w:lang w:val="et-EE"/>
        </w:rPr>
        <w:t xml:space="preserve"> koostatud „Maakondlike vabaühenduste laste ja noorte kaasamisoskuste tõstmise kontseptsioon“ kui ka MK töögrupi ja kaardistuseksperdi sisend. 2025. aastal valmis KKP mudeli hetkeseisu kaardistus koos ettepanekutega, kuidas muuta kogukonnapraktika metoodika laiemalt kättesaadavaks ning anda vabaühendustele võimalus olla noorte kaasamisel n-ö „esimese sammu tegijad“. Projekti raames muutub kogukonnapraktika võtmetähtsusega sekkumiseks, mistõttu lisatakse KKP platvormile projektiga seotud tööriistad, funktsioonid ja juhendmaterjalid, mis siduvad selle otseselt VABAK keskkonna ja seal pakutavate võimalustega.</w:t>
      </w:r>
      <w:r>
        <w:br/>
      </w:r>
      <w:r w:rsidRPr="7BD7E4F0" w:rsidR="7FE81748">
        <w:rPr>
          <w:rFonts w:ascii="Times New Roman" w:hAnsi="Times New Roman" w:eastAsia="Times New Roman" w:cs="Times New Roman"/>
          <w:b w:val="0"/>
          <w:bCs w:val="0"/>
          <w:noProof w:val="0"/>
          <w:sz w:val="24"/>
          <w:szCs w:val="24"/>
          <w:lang w:val="et-EE"/>
        </w:rPr>
        <w:t xml:space="preserve"> </w:t>
      </w:r>
    </w:p>
    <w:p w:rsidRPr="00646813" w:rsidR="00D65CBF" w:rsidP="7BD7E4F0" w:rsidRDefault="00D65CBF" w14:paraId="09F54889" w14:textId="1F979EE7">
      <w:pPr>
        <w:pStyle w:val="Normal"/>
        <w:widowControl/>
        <w:spacing w:before="240" w:beforeAutospacing="off" w:after="240" w:afterAutospacing="off" w:line="240" w:lineRule="auto"/>
        <w:ind w:left="0"/>
        <w:jc w:val="both"/>
        <w:rPr>
          <w:rFonts w:ascii="Times New Roman" w:hAnsi="Times New Roman" w:eastAsia="Times New Roman" w:cs="Times New Roman"/>
          <w:b w:val="0"/>
          <w:bCs w:val="0"/>
          <w:noProof w:val="0"/>
          <w:sz w:val="24"/>
          <w:szCs w:val="24"/>
          <w:lang w:val="et-EE"/>
        </w:rPr>
      </w:pPr>
      <w:r w:rsidRPr="7BD7E4F0" w:rsidR="7FE81748">
        <w:rPr>
          <w:rFonts w:ascii="Times New Roman" w:hAnsi="Times New Roman" w:eastAsia="Times New Roman" w:cs="Times New Roman"/>
          <w:b w:val="0"/>
          <w:bCs w:val="0"/>
          <w:noProof w:val="0"/>
          <w:sz w:val="24"/>
          <w:szCs w:val="24"/>
          <w:lang w:val="et-EE"/>
        </w:rPr>
        <w:t>KKP platvormi arendamine toetab samamoodi TAT punkti 2.2.3.1.1 eesmärki suurendada vabaühenduste valmisolekut ja oskusi lapsi ja noori kaasata ning TAT punkti 2.2.3.2.1 sihti laiendada noorte teadmisi kodanikuühiskonna võimalustest praktilise kogemuse kaudu.</w:t>
      </w:r>
    </w:p>
    <w:p w:rsidRPr="00646813" w:rsidR="00D65CBF" w:rsidP="7BD7E4F0" w:rsidRDefault="00D65CBF" w14:paraId="1D46806C" w14:textId="539CB25A">
      <w:pPr>
        <w:widowControl/>
        <w:spacing w:before="240" w:beforeAutospacing="off" w:after="240" w:afterAutospacing="off" w:line="240" w:lineRule="auto"/>
        <w:ind/>
        <w:jc w:val="both"/>
        <w:rPr>
          <w:rFonts w:ascii="Times New Roman" w:hAnsi="Times New Roman" w:eastAsia="Times New Roman" w:cs="Times New Roman"/>
          <w:b w:val="0"/>
          <w:bCs w:val="0"/>
          <w:noProof w:val="0"/>
          <w:sz w:val="24"/>
          <w:szCs w:val="24"/>
          <w:lang w:val="et-EE"/>
        </w:rPr>
      </w:pPr>
      <w:r w:rsidRPr="7BD7E4F0" w:rsidR="7FE81748">
        <w:rPr>
          <w:rFonts w:ascii="Times New Roman" w:hAnsi="Times New Roman" w:eastAsia="Times New Roman" w:cs="Times New Roman"/>
          <w:b w:val="0"/>
          <w:bCs w:val="0"/>
          <w:noProof w:val="0"/>
          <w:sz w:val="24"/>
          <w:szCs w:val="24"/>
          <w:lang w:val="et-EE"/>
        </w:rPr>
        <w:t xml:space="preserve">Hankedokumentide ettevalmistus koostöös </w:t>
      </w:r>
      <w:r w:rsidRPr="7BD7E4F0" w:rsidR="7FE81748">
        <w:rPr>
          <w:rFonts w:ascii="Times New Roman" w:hAnsi="Times New Roman" w:eastAsia="Times New Roman" w:cs="Times New Roman"/>
          <w:b w:val="0"/>
          <w:bCs w:val="0"/>
          <w:noProof w:val="0"/>
          <w:sz w:val="24"/>
          <w:szCs w:val="24"/>
          <w:lang w:val="et-EE"/>
        </w:rPr>
        <w:t>RTK-ga</w:t>
      </w:r>
      <w:r w:rsidRPr="7BD7E4F0" w:rsidR="7FE81748">
        <w:rPr>
          <w:rFonts w:ascii="Times New Roman" w:hAnsi="Times New Roman" w:eastAsia="Times New Roman" w:cs="Times New Roman"/>
          <w:b w:val="0"/>
          <w:bCs w:val="0"/>
          <w:noProof w:val="0"/>
          <w:sz w:val="24"/>
          <w:szCs w:val="24"/>
          <w:lang w:val="et-EE"/>
        </w:rPr>
        <w:t xml:space="preserve"> toimub 2026. aasta I kvartalis, hange kuulutatakse välja 2026. aasta II kvartalis ning teenusepakkuja(d) alustavad tööd 2026. aasta augustis. Hanke tulemuste alusel alustatakse tehnilise arenduse, sisulise metoodika ning kasutajateekondade kavandamisega. Platvormide arendustööd toetavad projekti </w:t>
      </w:r>
      <w:r w:rsidRPr="7BD7E4F0" w:rsidR="7FE81748">
        <w:rPr>
          <w:rFonts w:ascii="Times New Roman" w:hAnsi="Times New Roman" w:eastAsia="Times New Roman" w:cs="Times New Roman"/>
          <w:b w:val="0"/>
          <w:bCs w:val="0"/>
          <w:noProof w:val="0"/>
          <w:sz w:val="24"/>
          <w:szCs w:val="24"/>
          <w:lang w:val="et-EE"/>
        </w:rPr>
        <w:t>üldeesmärki</w:t>
      </w:r>
      <w:r w:rsidRPr="7BD7E4F0" w:rsidR="7FE81748">
        <w:rPr>
          <w:rFonts w:ascii="Times New Roman" w:hAnsi="Times New Roman" w:eastAsia="Times New Roman" w:cs="Times New Roman"/>
          <w:b w:val="0"/>
          <w:bCs w:val="0"/>
          <w:noProof w:val="0"/>
          <w:sz w:val="24"/>
          <w:szCs w:val="24"/>
          <w:lang w:val="et-EE"/>
        </w:rPr>
        <w:t xml:space="preserve"> luua süsteemne, metoodiliselt ühtne ja üleriigiliselt toimiv laste ja noorte kaasamismudel ning tõsta vabaühenduste võimekust noori oma tegevustesse kaasata.</w:t>
      </w:r>
      <w:r w:rsidRPr="7BD7E4F0" w:rsidR="7C1974E2">
        <w:rPr>
          <w:rFonts w:ascii="Times New Roman" w:hAnsi="Times New Roman" w:eastAsia="Times New Roman" w:cs="Times New Roman"/>
          <w:b w:val="0"/>
          <w:bCs w:val="0"/>
          <w:noProof w:val="0"/>
          <w:sz w:val="24"/>
          <w:szCs w:val="24"/>
          <w:lang w:val="et-EE"/>
        </w:rPr>
        <w:t xml:space="preserve"> </w:t>
      </w:r>
      <w:r w:rsidRPr="7BD7E4F0" w:rsidR="7FE81748">
        <w:rPr>
          <w:rFonts w:ascii="Times New Roman" w:hAnsi="Times New Roman" w:eastAsia="Times New Roman" w:cs="Times New Roman"/>
          <w:b w:val="0"/>
          <w:bCs w:val="0"/>
          <w:noProof w:val="0"/>
          <w:sz w:val="24"/>
          <w:szCs w:val="24"/>
          <w:lang w:val="et-EE"/>
        </w:rPr>
        <w:t xml:space="preserve">Sellega panustatakse TAT peatüki 2.2 </w:t>
      </w:r>
      <w:r w:rsidRPr="7BD7E4F0" w:rsidR="7FE81748">
        <w:rPr>
          <w:rFonts w:ascii="Times New Roman" w:hAnsi="Times New Roman" w:eastAsia="Times New Roman" w:cs="Times New Roman"/>
          <w:b w:val="0"/>
          <w:bCs w:val="0"/>
          <w:noProof w:val="0"/>
          <w:sz w:val="24"/>
          <w:szCs w:val="24"/>
          <w:lang w:val="et-EE"/>
        </w:rPr>
        <w:t>üldeesmärki</w:t>
      </w:r>
      <w:r w:rsidRPr="7BD7E4F0" w:rsidR="7FE81748">
        <w:rPr>
          <w:rFonts w:ascii="Times New Roman" w:hAnsi="Times New Roman" w:eastAsia="Times New Roman" w:cs="Times New Roman"/>
          <w:b w:val="0"/>
          <w:bCs w:val="0"/>
          <w:noProof w:val="0"/>
          <w:sz w:val="24"/>
          <w:szCs w:val="24"/>
          <w:lang w:val="et-EE"/>
        </w:rPr>
        <w:t xml:space="preserve"> suurendada laste ja noorte osalust kogukonna- ja ühiskonnaelus ning luua ühtne raamistik sekkumiste rakendamiseks kõigis maakondades.</w:t>
      </w:r>
    </w:p>
    <w:p w:rsidRPr="00646813" w:rsidR="00D65CBF" w:rsidP="7BD7E4F0" w:rsidRDefault="00D65CBF" w14:paraId="72057789" w14:textId="6D21706C">
      <w:pPr>
        <w:widowControl/>
        <w:spacing w:before="240" w:beforeAutospacing="off" w:after="240" w:afterAutospacing="off" w:line="240" w:lineRule="auto"/>
        <w:ind/>
        <w:jc w:val="both"/>
        <w:rPr>
          <w:rFonts w:ascii="Times New Roman" w:hAnsi="Times New Roman" w:eastAsia="Times New Roman" w:cs="Times New Roman"/>
          <w:b w:val="0"/>
          <w:bCs w:val="0"/>
          <w:noProof w:val="0"/>
          <w:sz w:val="24"/>
          <w:szCs w:val="24"/>
          <w:lang w:val="et-EE"/>
        </w:rPr>
      </w:pPr>
      <w:r w:rsidRPr="7BD7E4F0" w:rsidR="4C9914F6">
        <w:rPr>
          <w:rFonts w:ascii="Times New Roman" w:hAnsi="Times New Roman" w:eastAsia="Times New Roman" w:cs="Times New Roman"/>
          <w:b w:val="0"/>
          <w:bCs w:val="0"/>
          <w:noProof w:val="0"/>
          <w:sz w:val="24"/>
          <w:szCs w:val="24"/>
          <w:lang w:val="et-EE"/>
        </w:rPr>
        <w:t xml:space="preserve">Kogukonnapraktika mudelis toimuvad arengud ka tegevusmudelis. </w:t>
      </w:r>
      <w:r w:rsidRPr="7BD7E4F0" w:rsidR="7FE81748">
        <w:rPr>
          <w:rFonts w:ascii="Times New Roman" w:hAnsi="Times New Roman" w:eastAsia="Times New Roman" w:cs="Times New Roman"/>
          <w:b w:val="0"/>
          <w:bCs w:val="0"/>
          <w:noProof w:val="0"/>
          <w:sz w:val="24"/>
          <w:szCs w:val="24"/>
          <w:lang w:val="et-EE"/>
        </w:rPr>
        <w:t>Aasta jooksul arendatakse süsteemselt koolide, vabakonna ja noorte koostööd ning igasse maakonda määratakse tugiisik, kelle ülesanne on toetada sädeinimesi, koolide juhendajaid ja vabaühendusi KKP rakendamisel ning tagada tõhus koostöö maakondliku võrgustiku tasandil. Koostööd tehakse</w:t>
      </w:r>
      <w:r w:rsidRPr="7BD7E4F0" w:rsidR="7FE81748">
        <w:rPr>
          <w:rFonts w:ascii="Times New Roman" w:hAnsi="Times New Roman" w:eastAsia="Times New Roman" w:cs="Times New Roman"/>
          <w:b w:val="0"/>
          <w:bCs w:val="0"/>
          <w:noProof w:val="0"/>
          <w:sz w:val="24"/>
          <w:szCs w:val="24"/>
          <w:lang w:val="et-EE"/>
        </w:rPr>
        <w:t xml:space="preserve"> </w:t>
      </w:r>
      <w:r w:rsidRPr="7BD7E4F0" w:rsidR="7FE81748">
        <w:rPr>
          <w:rFonts w:ascii="Times New Roman" w:hAnsi="Times New Roman" w:eastAsia="Times New Roman" w:cs="Times New Roman"/>
          <w:b w:val="0"/>
          <w:bCs w:val="0"/>
          <w:noProof w:val="0"/>
          <w:sz w:val="24"/>
          <w:szCs w:val="24"/>
          <w:lang w:val="et-EE"/>
        </w:rPr>
        <w:t>noortevolikogud</w:t>
      </w:r>
      <w:r w:rsidRPr="7BD7E4F0" w:rsidR="7FE81748">
        <w:rPr>
          <w:rFonts w:ascii="Times New Roman" w:hAnsi="Times New Roman" w:eastAsia="Times New Roman" w:cs="Times New Roman"/>
          <w:b w:val="0"/>
          <w:bCs w:val="0"/>
          <w:noProof w:val="0"/>
          <w:sz w:val="24"/>
          <w:szCs w:val="24"/>
          <w:lang w:val="et-EE"/>
        </w:rPr>
        <w:t>e</w:t>
      </w:r>
      <w:r w:rsidRPr="7BD7E4F0" w:rsidR="7FE81748">
        <w:rPr>
          <w:rFonts w:ascii="Times New Roman" w:hAnsi="Times New Roman" w:eastAsia="Times New Roman" w:cs="Times New Roman"/>
          <w:b w:val="0"/>
          <w:bCs w:val="0"/>
          <w:noProof w:val="0"/>
          <w:sz w:val="24"/>
          <w:szCs w:val="24"/>
          <w:lang w:val="et-EE"/>
        </w:rPr>
        <w:t>, õpilasesinduste ja noortekeskustega, et kaasata tegusaid noori ning kasvatada nende oskust ja motivatsiooni kogukonnapraktika elluviimisel kaasa lüüa.</w:t>
      </w:r>
      <w:r>
        <w:br/>
      </w:r>
      <w:r w:rsidRPr="7BD7E4F0" w:rsidR="7FE81748">
        <w:rPr>
          <w:rFonts w:ascii="Times New Roman" w:hAnsi="Times New Roman" w:eastAsia="Times New Roman" w:cs="Times New Roman"/>
          <w:b w:val="0"/>
          <w:bCs w:val="0"/>
          <w:noProof w:val="0"/>
          <w:sz w:val="24"/>
          <w:szCs w:val="24"/>
          <w:lang w:val="et-EE"/>
        </w:rPr>
        <w:t>Maakondliku tugistruktuuri ülesehitamine toetab TAT punkti 2.2.3.1.1, mille kohaselt tuleb tugevdada vabaühenduste koostööd koolide ja noorte struktuuridega, ning aitab ellu viia TAT punkti 2.2.3.2.1, luues noortele mitmekesiseid osalusvõimalusi.</w:t>
      </w:r>
    </w:p>
    <w:p w:rsidRPr="00646813" w:rsidR="00D65CBF" w:rsidP="7BD7E4F0" w:rsidRDefault="00D65CBF" w14:paraId="466CA0F3" w14:textId="53DA83B3">
      <w:pPr>
        <w:widowControl/>
        <w:spacing w:before="240" w:beforeAutospacing="off" w:after="240" w:afterAutospacing="off" w:line="240" w:lineRule="auto"/>
        <w:ind/>
        <w:jc w:val="both"/>
        <w:rPr>
          <w:rFonts w:ascii="Times New Roman" w:hAnsi="Times New Roman" w:eastAsia="Times New Roman" w:cs="Times New Roman"/>
          <w:b w:val="0"/>
          <w:bCs w:val="0"/>
          <w:noProof w:val="0"/>
          <w:sz w:val="24"/>
          <w:szCs w:val="24"/>
          <w:lang w:val="et-EE"/>
        </w:rPr>
      </w:pPr>
      <w:r w:rsidRPr="7BD7E4F0" w:rsidR="7FE81748">
        <w:rPr>
          <w:rFonts w:ascii="Times New Roman" w:hAnsi="Times New Roman" w:eastAsia="Times New Roman" w:cs="Times New Roman"/>
          <w:b w:val="0"/>
          <w:bCs w:val="0"/>
          <w:noProof w:val="0"/>
          <w:sz w:val="24"/>
          <w:szCs w:val="24"/>
          <w:lang w:val="et-EE"/>
        </w:rPr>
        <w:t>KKP nähtavuse ja kasutuse suurendamiseks seotakse programm tihedalt kampaaniaga #kaasanoori, mis tõstab esile kogukonnapraktika võimalusi koolides ja kogukondades ning väärtustab sädeinimesi. 2026. aastal arendatakse edasi kogukonnapraktika.ee platvormi, kuhu lisatakse uusi funktsioone, sealhulgas vabaühenduste kalender „Kutsu mind kooli“, e-tundide keskkond juhendajatele ja noortele, koolide ja vabaühenduste profiilide haldamise võimalus, vabatahtlikke ja organisatsioone ühendav kuulutuste süsteem ning automaatne tunnistus KKP läbimise kohta. Platvormile luuakse ka VABAK tööriistakasti ala koos juhendmaterjalide ja praktiliste näidetega. Regulaarse infovahetuse tagamiseks koostatakse kaks sihtrühmapõhist infokirja – üks vabaühendustele ja teine koolidele – ning koolides viiakse läbi vabatahtliku töö festivalid, kus tutvustatakse KKP võimalusi ja vabaühenduste tegevust. Tegevuste tulemusena suureneb KKP platvormi kasutajate arv, tihenevad koolide ja vabaühenduste koostöösuhted ning kasvab noorte teadlikkus kodanikuühiskonna võimalustest.</w:t>
      </w:r>
      <w:r w:rsidRPr="7BD7E4F0" w:rsidR="6A4559D9">
        <w:rPr>
          <w:rFonts w:ascii="Times New Roman" w:hAnsi="Times New Roman" w:eastAsia="Times New Roman" w:cs="Times New Roman"/>
          <w:b w:val="0"/>
          <w:bCs w:val="0"/>
          <w:noProof w:val="0"/>
          <w:sz w:val="24"/>
          <w:szCs w:val="24"/>
          <w:lang w:val="et-EE"/>
        </w:rPr>
        <w:t xml:space="preserve"> </w:t>
      </w:r>
      <w:r w:rsidRPr="7BD7E4F0" w:rsidR="7FE81748">
        <w:rPr>
          <w:rFonts w:ascii="Times New Roman" w:hAnsi="Times New Roman" w:eastAsia="Times New Roman" w:cs="Times New Roman"/>
          <w:b w:val="0"/>
          <w:bCs w:val="0"/>
          <w:noProof w:val="0"/>
          <w:sz w:val="24"/>
          <w:szCs w:val="24"/>
          <w:lang w:val="et-EE"/>
        </w:rPr>
        <w:t>Need tegevused toetavad TAT punkti 2.2.3.1.1 (vabaühenduste kaasamisoskuste ja koostöövõimekuse suurendamine) ning TAT punkti 2.2.3.2.1 (noorte teadlikkuse ja huvi tõstmine kodanikuühiskonnas osalemise vastu) nii info- kui kogemuslikul tasandil.</w:t>
      </w:r>
    </w:p>
    <w:p w:rsidRPr="00646813" w:rsidR="00D65CBF" w:rsidP="7BD7E4F0" w:rsidRDefault="00D65CBF" w14:paraId="1588ADD8" w14:textId="1F7A6416">
      <w:pPr>
        <w:pStyle w:val="Normal"/>
        <w:widowControl/>
        <w:spacing w:line="240" w:lineRule="auto"/>
        <w:ind w:left="0"/>
        <w:rPr>
          <w:rFonts w:ascii="Times New Roman" w:hAnsi="Times New Roman" w:eastAsia="Times New Roman" w:cs="Times New Roman"/>
          <w:b w:val="1"/>
          <w:bCs w:val="1"/>
          <w:i w:val="0"/>
          <w:iCs w:val="0"/>
          <w:color w:val="000000" w:themeColor="text1" w:themeTint="FF" w:themeShade="FF"/>
        </w:rPr>
      </w:pPr>
    </w:p>
    <w:p w:rsidRPr="00646813" w:rsidR="00D65CBF" w:rsidP="7BD7E4F0" w:rsidRDefault="00D65CBF" w14:paraId="764AE5F8" w14:textId="1279B0FD">
      <w:pPr>
        <w:pStyle w:val="ListParagraph"/>
        <w:widowControl w:val="1"/>
        <w:numPr>
          <w:ilvl w:val="2"/>
          <w:numId w:val="1"/>
        </w:numPr>
        <w:spacing w:line="240" w:lineRule="auto"/>
        <w:ind/>
        <w:rPr>
          <w:rFonts w:ascii="Times New Roman" w:hAnsi="Times New Roman" w:cs="Times New Roman" w:asciiTheme="majorBidi" w:hAnsiTheme="majorBidi" w:cstheme="majorBidi"/>
          <w:b w:val="1"/>
          <w:bCs w:val="1"/>
        </w:rPr>
      </w:pPr>
      <w:r w:rsidRPr="7A87374D" w:rsidR="0892BFA3">
        <w:rPr>
          <w:rFonts w:ascii="Times New Roman" w:hAnsi="Times New Roman" w:cs="Times New Roman" w:asciiTheme="majorBidi" w:hAnsiTheme="majorBidi" w:cstheme="majorBidi"/>
          <w:b w:val="1"/>
          <w:bCs w:val="1"/>
        </w:rPr>
        <w:t>Maakondlike koolitus- ja arendustegevuste läbi</w:t>
      </w:r>
      <w:r w:rsidRPr="7A87374D" w:rsidR="7E141321">
        <w:rPr>
          <w:rFonts w:ascii="Times New Roman" w:hAnsi="Times New Roman" w:cs="Times New Roman" w:asciiTheme="majorBidi" w:hAnsiTheme="majorBidi" w:cstheme="majorBidi"/>
          <w:b w:val="1"/>
          <w:bCs w:val="1"/>
        </w:rPr>
        <w:t xml:space="preserve"> </w:t>
      </w:r>
      <w:r w:rsidRPr="7A87374D" w:rsidR="0892BFA3">
        <w:rPr>
          <w:rFonts w:ascii="Times New Roman" w:hAnsi="Times New Roman" w:cs="Times New Roman" w:asciiTheme="majorBidi" w:hAnsiTheme="majorBidi" w:cstheme="majorBidi"/>
          <w:b w:val="1"/>
          <w:bCs w:val="1"/>
        </w:rPr>
        <w:t>viimine</w:t>
      </w:r>
    </w:p>
    <w:p w:rsidRPr="00646813" w:rsidR="00D65CBF" w:rsidP="7BD7E4F0" w:rsidRDefault="00D65CBF" w14:paraId="07B0CC93" w14:textId="43AAFC3D">
      <w:pPr>
        <w:pStyle w:val="Normal"/>
        <w:widowControl/>
        <w:spacing w:before="240" w:beforeAutospacing="off" w:after="240" w:afterAutospacing="off" w:line="240" w:lineRule="auto"/>
        <w:ind/>
        <w:jc w:val="both"/>
        <w:rPr>
          <w:rFonts w:ascii="Times New Roman" w:hAnsi="Times New Roman" w:eastAsia="Times New Roman" w:cs="Times New Roman"/>
          <w:noProof w:val="0"/>
          <w:sz w:val="24"/>
          <w:szCs w:val="24"/>
          <w:lang w:val="et-EE"/>
        </w:rPr>
      </w:pPr>
      <w:r w:rsidRPr="7BD7E4F0" w:rsidR="040D8CE5">
        <w:rPr>
          <w:rFonts w:ascii="Times New Roman" w:hAnsi="Times New Roman" w:eastAsia="Times New Roman" w:cs="Times New Roman"/>
          <w:b w:val="0"/>
          <w:bCs w:val="0"/>
          <w:noProof w:val="0"/>
          <w:sz w:val="24"/>
          <w:szCs w:val="24"/>
          <w:lang w:val="et-EE"/>
        </w:rPr>
        <w:t>Häkatonide</w:t>
      </w:r>
      <w:r w:rsidRPr="7BD7E4F0" w:rsidR="040D8CE5">
        <w:rPr>
          <w:rFonts w:ascii="Times New Roman" w:hAnsi="Times New Roman" w:eastAsia="Times New Roman" w:cs="Times New Roman"/>
          <w:b w:val="0"/>
          <w:bCs w:val="0"/>
          <w:noProof w:val="0"/>
          <w:sz w:val="24"/>
          <w:szCs w:val="24"/>
          <w:lang w:val="et-EE"/>
        </w:rPr>
        <w:t xml:space="preserve"> formaadi kasutamine on kooskõlas TAT punktidega 2.2.3.1.1 ja 2.2.3.2.1, pakkudes vabaühendustele ja noortele ühist praktilist ruumi lahenduste loomiseks ning suurendades nii kaasamisoskusi kui noorte osalusvalmidust.</w:t>
      </w:r>
    </w:p>
    <w:p w:rsidRPr="00646813" w:rsidR="00D65CBF" w:rsidP="326AF56B" w:rsidRDefault="00D65CBF" w14:paraId="31E459E8" w14:textId="7FB3A929">
      <w:pPr>
        <w:pStyle w:val="Normal"/>
        <w:widowControl w:val="1"/>
        <w:suppressLineNumbers w:val="0"/>
        <w:bidi w:val="0"/>
        <w:spacing w:before="240" w:beforeAutospacing="off" w:after="240" w:afterAutospacing="off" w:line="240" w:lineRule="auto"/>
        <w:ind w:left="0" w:right="0"/>
        <w:jc w:val="both"/>
        <w:rPr>
          <w:rFonts w:ascii="Times New Roman" w:hAnsi="Times New Roman" w:eastAsia="Times New Roman" w:cs="Times New Roman"/>
          <w:noProof w:val="0"/>
          <w:sz w:val="24"/>
          <w:szCs w:val="24"/>
          <w:lang w:val="et-EE"/>
        </w:rPr>
      </w:pPr>
      <w:r w:rsidRPr="326AF56B" w:rsidR="040D8CE5">
        <w:rPr>
          <w:rFonts w:ascii="Times New Roman" w:hAnsi="Times New Roman" w:eastAsia="Times New Roman" w:cs="Times New Roman"/>
          <w:noProof w:val="0"/>
          <w:sz w:val="24"/>
          <w:szCs w:val="24"/>
          <w:lang w:val="et-EE"/>
        </w:rPr>
        <w:t xml:space="preserve">Hanke tulemusena korraldab teenusepakkuja 2026. aastal kokku viis (5) </w:t>
      </w:r>
      <w:r w:rsidRPr="326AF56B" w:rsidR="040D8CE5">
        <w:rPr>
          <w:rFonts w:ascii="Times New Roman" w:hAnsi="Times New Roman" w:eastAsia="Times New Roman" w:cs="Times New Roman"/>
          <w:noProof w:val="0"/>
          <w:sz w:val="24"/>
          <w:szCs w:val="24"/>
          <w:lang w:val="et-EE"/>
        </w:rPr>
        <w:t>häkatoni</w:t>
      </w:r>
      <w:r w:rsidRPr="326AF56B" w:rsidR="040D8CE5">
        <w:rPr>
          <w:rFonts w:ascii="Times New Roman" w:hAnsi="Times New Roman" w:eastAsia="Times New Roman" w:cs="Times New Roman"/>
          <w:noProof w:val="0"/>
          <w:sz w:val="24"/>
          <w:szCs w:val="24"/>
          <w:lang w:val="et-EE"/>
        </w:rPr>
        <w:t xml:space="preserve">, mis annavad metoodilise raamistiku ja praktilise töövormi kogu tegevussuuna sisu avamiseks. Aastatel 2027–2028 korraldatakse täiendavalt </w:t>
      </w:r>
      <w:r w:rsidRPr="326AF56B" w:rsidR="12AB328B">
        <w:rPr>
          <w:rFonts w:ascii="Times New Roman" w:hAnsi="Times New Roman" w:eastAsia="Times New Roman" w:cs="Times New Roman"/>
          <w:noProof w:val="0"/>
          <w:sz w:val="24"/>
          <w:szCs w:val="24"/>
          <w:lang w:val="et-EE"/>
        </w:rPr>
        <w:t>kümme</w:t>
      </w:r>
      <w:r w:rsidRPr="326AF56B" w:rsidR="040D8CE5">
        <w:rPr>
          <w:rFonts w:ascii="Times New Roman" w:hAnsi="Times New Roman" w:eastAsia="Times New Roman" w:cs="Times New Roman"/>
          <w:noProof w:val="0"/>
          <w:sz w:val="24"/>
          <w:szCs w:val="24"/>
          <w:lang w:val="et-EE"/>
        </w:rPr>
        <w:t xml:space="preserve"> (10)</w:t>
      </w:r>
      <w:r w:rsidRPr="326AF56B" w:rsidR="040D8CE5">
        <w:rPr>
          <w:rFonts w:ascii="Times New Roman" w:hAnsi="Times New Roman" w:eastAsia="Times New Roman" w:cs="Times New Roman"/>
          <w:noProof w:val="0"/>
          <w:sz w:val="24"/>
          <w:szCs w:val="24"/>
          <w:lang w:val="et-EE"/>
        </w:rPr>
        <w:t xml:space="preserve"> </w:t>
      </w:r>
      <w:r w:rsidRPr="326AF56B" w:rsidR="040D8CE5">
        <w:rPr>
          <w:rFonts w:ascii="Times New Roman" w:hAnsi="Times New Roman" w:eastAsia="Times New Roman" w:cs="Times New Roman"/>
          <w:noProof w:val="0"/>
          <w:sz w:val="24"/>
          <w:szCs w:val="24"/>
          <w:lang w:val="et-EE"/>
        </w:rPr>
        <w:t>häkatoni</w:t>
      </w:r>
      <w:r w:rsidRPr="326AF56B" w:rsidR="040D8CE5">
        <w:rPr>
          <w:rFonts w:ascii="Times New Roman" w:hAnsi="Times New Roman" w:eastAsia="Times New Roman" w:cs="Times New Roman"/>
          <w:noProof w:val="0"/>
          <w:sz w:val="24"/>
          <w:szCs w:val="24"/>
          <w:lang w:val="et-EE"/>
        </w:rPr>
        <w:t xml:space="preserve">, mis kasvatavad tegevuse mõju iga maakonna kontekstis ning annavad projekti lõpuks kokku </w:t>
      </w:r>
      <w:r w:rsidRPr="326AF56B" w:rsidR="7F717B1C">
        <w:rPr>
          <w:rFonts w:ascii="Times New Roman" w:hAnsi="Times New Roman" w:eastAsia="Times New Roman" w:cs="Times New Roman"/>
          <w:noProof w:val="0"/>
          <w:sz w:val="24"/>
          <w:szCs w:val="24"/>
          <w:lang w:val="et-EE"/>
        </w:rPr>
        <w:t>viisteist</w:t>
      </w:r>
      <w:r w:rsidRPr="326AF56B" w:rsidR="040D8CE5">
        <w:rPr>
          <w:rFonts w:ascii="Times New Roman" w:hAnsi="Times New Roman" w:eastAsia="Times New Roman" w:cs="Times New Roman"/>
          <w:noProof w:val="0"/>
          <w:sz w:val="24"/>
          <w:szCs w:val="24"/>
          <w:lang w:val="et-EE"/>
        </w:rPr>
        <w:t xml:space="preserve"> (15)</w:t>
      </w:r>
      <w:r w:rsidRPr="326AF56B" w:rsidR="040D8CE5">
        <w:rPr>
          <w:rFonts w:ascii="Times New Roman" w:hAnsi="Times New Roman" w:eastAsia="Times New Roman" w:cs="Times New Roman"/>
          <w:noProof w:val="0"/>
          <w:sz w:val="24"/>
          <w:szCs w:val="24"/>
          <w:lang w:val="et-EE"/>
        </w:rPr>
        <w:t xml:space="preserve"> praktilis</w:t>
      </w:r>
      <w:r w:rsidRPr="326AF56B" w:rsidR="60AD8B5B">
        <w:rPr>
          <w:rFonts w:ascii="Times New Roman" w:hAnsi="Times New Roman" w:eastAsia="Times New Roman" w:cs="Times New Roman"/>
          <w:noProof w:val="0"/>
          <w:sz w:val="24"/>
          <w:szCs w:val="24"/>
          <w:lang w:val="et-EE"/>
        </w:rPr>
        <w:t>t</w:t>
      </w:r>
      <w:r w:rsidRPr="326AF56B" w:rsidR="040D8CE5">
        <w:rPr>
          <w:rFonts w:ascii="Times New Roman" w:hAnsi="Times New Roman" w:eastAsia="Times New Roman" w:cs="Times New Roman"/>
          <w:noProof w:val="0"/>
          <w:sz w:val="24"/>
          <w:szCs w:val="24"/>
          <w:lang w:val="et-EE"/>
        </w:rPr>
        <w:t xml:space="preserve"> väljund</w:t>
      </w:r>
      <w:r w:rsidRPr="326AF56B" w:rsidR="242794C4">
        <w:rPr>
          <w:rFonts w:ascii="Times New Roman" w:hAnsi="Times New Roman" w:eastAsia="Times New Roman" w:cs="Times New Roman"/>
          <w:noProof w:val="0"/>
          <w:sz w:val="24"/>
          <w:szCs w:val="24"/>
          <w:lang w:val="et-EE"/>
        </w:rPr>
        <w:t>it</w:t>
      </w:r>
      <w:r w:rsidRPr="326AF56B" w:rsidR="040D8CE5">
        <w:rPr>
          <w:rFonts w:ascii="Times New Roman" w:hAnsi="Times New Roman" w:eastAsia="Times New Roman" w:cs="Times New Roman"/>
          <w:noProof w:val="0"/>
          <w:sz w:val="24"/>
          <w:szCs w:val="24"/>
          <w:lang w:val="et-EE"/>
        </w:rPr>
        <w:t xml:space="preserve">. </w:t>
      </w:r>
      <w:r w:rsidRPr="326AF56B" w:rsidR="040D8CE5">
        <w:rPr>
          <w:rFonts w:ascii="Times New Roman" w:hAnsi="Times New Roman" w:eastAsia="Times New Roman" w:cs="Times New Roman"/>
          <w:noProof w:val="0"/>
          <w:sz w:val="24"/>
          <w:szCs w:val="24"/>
          <w:lang w:val="et-EE"/>
        </w:rPr>
        <w:t>Häkatonid</w:t>
      </w:r>
      <w:r w:rsidRPr="326AF56B" w:rsidR="040D8CE5">
        <w:rPr>
          <w:rFonts w:ascii="Times New Roman" w:hAnsi="Times New Roman" w:eastAsia="Times New Roman" w:cs="Times New Roman"/>
          <w:noProof w:val="0"/>
          <w:sz w:val="24"/>
          <w:szCs w:val="24"/>
          <w:lang w:val="et-EE"/>
        </w:rPr>
        <w:t xml:space="preserve"> on kavandatud kui paindlikud, mitmeastmelised arendus- ja ideeloomepäevad, kus noored ja vabaühendused töötavad koos välja lahendusi oma kogukonna tegelikele väljakutsetele — olgu selleks noorte vähene osalus, vabatahtlike nappus või uute koostööformaatide vajadus.</w:t>
      </w:r>
    </w:p>
    <w:p w:rsidRPr="00646813" w:rsidR="00D65CBF" w:rsidP="7BD7E4F0" w:rsidRDefault="00D65CBF" w14:paraId="192E12B0" w14:textId="5B985A2E">
      <w:pPr>
        <w:widowControl/>
        <w:spacing w:before="240" w:beforeAutospacing="off" w:after="240" w:afterAutospacing="off" w:line="240" w:lineRule="auto"/>
        <w:ind/>
        <w:jc w:val="both"/>
        <w:rPr>
          <w:rFonts w:ascii="Times New Roman" w:hAnsi="Times New Roman" w:eastAsia="Times New Roman" w:cs="Times New Roman"/>
          <w:noProof w:val="0"/>
          <w:sz w:val="24"/>
          <w:szCs w:val="24"/>
          <w:lang w:val="et-EE"/>
        </w:rPr>
      </w:pPr>
      <w:r w:rsidRPr="7BD7E4F0" w:rsidR="040D8CE5">
        <w:rPr>
          <w:rFonts w:ascii="Times New Roman" w:hAnsi="Times New Roman" w:eastAsia="Times New Roman" w:cs="Times New Roman"/>
          <w:noProof w:val="0"/>
          <w:sz w:val="24"/>
          <w:szCs w:val="24"/>
          <w:lang w:val="et-EE"/>
        </w:rPr>
        <w:t>Häkatonide sisu keskmes on VABAK platvormi kasutamine ja tutvustamine: iga häkaton käsitleb praktiliselt, kuidas VABAKi tööriistu kasutada vabaühenduse või noortemeeskonna tegevuste planeerimiseks, rollide jagamiseks, mentorluse saamiseks või uute ideede testimiseks. Samuti on oluline roll kogukonnapraktika (KKP) sidumisel häkatonite metoodikaga — noored, sädeinimesed ja juhendajad saavad ühiselt mõtestada, kuidas praktikavõimalusi luua, kuidas kaasata noori sisukalt ning kuidas rakendada KKP kontseptsiooni laiema piirkondliku noorte kaasamise süsteemis.</w:t>
      </w:r>
    </w:p>
    <w:p w:rsidRPr="00646813" w:rsidR="00D65CBF" w:rsidP="7BD7E4F0" w:rsidRDefault="00D65CBF" w14:paraId="7D683577" w14:textId="2487021A">
      <w:pPr>
        <w:widowControl/>
        <w:spacing w:before="240" w:beforeAutospacing="off" w:after="240" w:afterAutospacing="off" w:line="240" w:lineRule="auto"/>
        <w:ind/>
        <w:jc w:val="both"/>
        <w:rPr>
          <w:rFonts w:ascii="Times New Roman" w:hAnsi="Times New Roman" w:eastAsia="Times New Roman" w:cs="Times New Roman"/>
          <w:noProof w:val="0"/>
          <w:sz w:val="24"/>
          <w:szCs w:val="24"/>
          <w:lang w:val="et-EE"/>
        </w:rPr>
      </w:pPr>
      <w:r w:rsidRPr="7BD7E4F0" w:rsidR="040D8CE5">
        <w:rPr>
          <w:rFonts w:ascii="Times New Roman" w:hAnsi="Times New Roman" w:eastAsia="Times New Roman" w:cs="Times New Roman"/>
          <w:noProof w:val="0"/>
          <w:sz w:val="24"/>
          <w:szCs w:val="24"/>
          <w:lang w:val="et-EE"/>
        </w:rPr>
        <w:t>Iga häkaton lõpeb lahenduste esitlemisega, millele järgneb mentorlusetapp ja kontaktide loomine. Suur rõhk on võrgustumisel: osalejatele jääb alles teadmine, kellega oma maakonnas koostööd teha, millised vabaühendused või noortealgatused tegutsevad, milliseid oskusi neil on vaja ning kes saab pakkuda juhendamist ja tuge. Häkatonid soodustavad uute meeskondade teket, aitavad noortel mõista kohalikke vajadusi ja annavad vabaühendustele praktilise kogemuse noortega koos ideid luua.</w:t>
      </w:r>
    </w:p>
    <w:p w:rsidRPr="00646813" w:rsidR="00D65CBF" w:rsidP="7BD7E4F0" w:rsidRDefault="00D65CBF" w14:paraId="3F34BD27" w14:textId="78864227">
      <w:pPr>
        <w:pStyle w:val="Normal"/>
        <w:widowControl/>
        <w:spacing w:line="240" w:lineRule="auto"/>
        <w:ind/>
        <w:rPr>
          <w:rFonts w:ascii="Times New Roman" w:hAnsi="Times New Roman" w:eastAsia="Times New Roman" w:cs="Times New Roman"/>
          <w:b w:val="0"/>
          <w:bCs w:val="0"/>
          <w:color w:val="000000" w:themeColor="text1" w:themeTint="FF" w:themeShade="FF"/>
          <w:sz w:val="24"/>
          <w:szCs w:val="24"/>
        </w:rPr>
      </w:pPr>
      <w:r w:rsidRPr="7BD7E4F0" w:rsidR="040D8CE5">
        <w:rPr>
          <w:rFonts w:ascii="Times New Roman" w:hAnsi="Times New Roman" w:eastAsia="Times New Roman" w:cs="Times New Roman"/>
          <w:noProof w:val="0"/>
          <w:sz w:val="24"/>
          <w:szCs w:val="24"/>
          <w:lang w:val="et-EE"/>
        </w:rPr>
        <w:t xml:space="preserve">Lisaks annavad </w:t>
      </w:r>
      <w:r w:rsidRPr="7BD7E4F0" w:rsidR="040D8CE5">
        <w:rPr>
          <w:rFonts w:ascii="Times New Roman" w:hAnsi="Times New Roman" w:eastAsia="Times New Roman" w:cs="Times New Roman"/>
          <w:noProof w:val="0"/>
          <w:sz w:val="24"/>
          <w:szCs w:val="24"/>
          <w:lang w:val="et-EE"/>
        </w:rPr>
        <w:t>häkatonid</w:t>
      </w:r>
      <w:r w:rsidRPr="7BD7E4F0" w:rsidR="040D8CE5">
        <w:rPr>
          <w:rFonts w:ascii="Times New Roman" w:hAnsi="Times New Roman" w:eastAsia="Times New Roman" w:cs="Times New Roman"/>
          <w:noProof w:val="0"/>
          <w:sz w:val="24"/>
          <w:szCs w:val="24"/>
          <w:lang w:val="et-EE"/>
        </w:rPr>
        <w:t xml:space="preserve"> osalejatele ülevaate, kuidas liikuda ideest rakenduseni, kuidas kaasata noori otsustusprotsessi ning kuidas kasutada nii </w:t>
      </w:r>
      <w:r w:rsidRPr="7BD7E4F0" w:rsidR="040D8CE5">
        <w:rPr>
          <w:rFonts w:ascii="Times New Roman" w:hAnsi="Times New Roman" w:eastAsia="Times New Roman" w:cs="Times New Roman"/>
          <w:noProof w:val="0"/>
          <w:sz w:val="24"/>
          <w:szCs w:val="24"/>
          <w:lang w:val="et-EE"/>
        </w:rPr>
        <w:t>VABAKi</w:t>
      </w:r>
      <w:r w:rsidRPr="7BD7E4F0" w:rsidR="040D8CE5">
        <w:rPr>
          <w:rFonts w:ascii="Times New Roman" w:hAnsi="Times New Roman" w:eastAsia="Times New Roman" w:cs="Times New Roman"/>
          <w:noProof w:val="0"/>
          <w:sz w:val="24"/>
          <w:szCs w:val="24"/>
          <w:lang w:val="et-EE"/>
        </w:rPr>
        <w:t xml:space="preserve"> kui kogukonnapraktika ressursse uute algatuste elluviimisel. </w:t>
      </w:r>
      <w:r w:rsidRPr="7BD7E4F0" w:rsidR="040D8CE5">
        <w:rPr>
          <w:rFonts w:ascii="Times New Roman" w:hAnsi="Times New Roman" w:eastAsia="Times New Roman" w:cs="Times New Roman"/>
          <w:noProof w:val="0"/>
          <w:sz w:val="24"/>
          <w:szCs w:val="24"/>
          <w:lang w:val="et-EE"/>
        </w:rPr>
        <w:t>Häkatonid</w:t>
      </w:r>
      <w:r w:rsidRPr="7BD7E4F0" w:rsidR="040D8CE5">
        <w:rPr>
          <w:rFonts w:ascii="Times New Roman" w:hAnsi="Times New Roman" w:eastAsia="Times New Roman" w:cs="Times New Roman"/>
          <w:noProof w:val="0"/>
          <w:sz w:val="24"/>
          <w:szCs w:val="24"/>
          <w:lang w:val="et-EE"/>
        </w:rPr>
        <w:t xml:space="preserve"> teenivad ühtlasi ka projekti laiemat eesmärki — luua üleriigiline ja piirkondlikult toimiv koostöövõrgustik, mis toetab laste ja noorte süsteemset kaasamist ning kasvatab vabaühenduste suutlikkust tegutseda noortega partnerluses.</w:t>
      </w:r>
      <w:r w:rsidRPr="7BD7E4F0" w:rsidR="354D8E74">
        <w:rPr>
          <w:rFonts w:ascii="Times New Roman" w:hAnsi="Times New Roman" w:eastAsia="Times New Roman" w:cs="Times New Roman"/>
          <w:noProof w:val="0"/>
          <w:sz w:val="24"/>
          <w:szCs w:val="24"/>
          <w:lang w:val="et-EE"/>
        </w:rPr>
        <w:t xml:space="preserve"> </w:t>
      </w:r>
      <w:r w:rsidRPr="7BD7E4F0" w:rsidR="040D8CE5">
        <w:rPr>
          <w:rFonts w:ascii="Times New Roman" w:hAnsi="Times New Roman" w:eastAsia="Times New Roman" w:cs="Times New Roman"/>
          <w:noProof w:val="0"/>
          <w:sz w:val="24"/>
          <w:szCs w:val="24"/>
          <w:lang w:val="et-EE"/>
        </w:rPr>
        <w:t xml:space="preserve">Selline järjepidev </w:t>
      </w:r>
      <w:r w:rsidRPr="7BD7E4F0" w:rsidR="040D8CE5">
        <w:rPr>
          <w:rFonts w:ascii="Times New Roman" w:hAnsi="Times New Roman" w:eastAsia="Times New Roman" w:cs="Times New Roman"/>
          <w:b w:val="0"/>
          <w:bCs w:val="0"/>
          <w:noProof w:val="0"/>
          <w:sz w:val="24"/>
          <w:szCs w:val="24"/>
          <w:lang w:val="et-EE"/>
        </w:rPr>
        <w:t>häkatonide</w:t>
      </w:r>
      <w:r w:rsidRPr="7BD7E4F0" w:rsidR="040D8CE5">
        <w:rPr>
          <w:rFonts w:ascii="Times New Roman" w:hAnsi="Times New Roman" w:eastAsia="Times New Roman" w:cs="Times New Roman"/>
          <w:b w:val="0"/>
          <w:bCs w:val="0"/>
          <w:noProof w:val="0"/>
          <w:sz w:val="24"/>
          <w:szCs w:val="24"/>
          <w:lang w:val="et-EE"/>
        </w:rPr>
        <w:t xml:space="preserve"> programm aitab ellu viia TAT 2.2.3.1 ja 2.2.3.2 alameesmärke, suurendades nii vabaühenduste kui noorte tegelikku osalust kaasamise ja kogukonnategevuste kujundamisel.</w:t>
      </w:r>
      <w:r w:rsidRPr="7BD7E4F0" w:rsidR="61B8B2E0">
        <w:rPr>
          <w:rFonts w:ascii="Times New Roman" w:hAnsi="Times New Roman" w:eastAsia="Times New Roman" w:cs="Times New Roman"/>
          <w:b w:val="0"/>
          <w:bCs w:val="0"/>
          <w:noProof w:val="0"/>
          <w:sz w:val="24"/>
          <w:szCs w:val="24"/>
          <w:lang w:val="et-EE"/>
        </w:rPr>
        <w:t xml:space="preserve"> </w:t>
      </w:r>
      <w:r w:rsidRPr="7BD7E4F0" w:rsidR="61B8B2E0">
        <w:rPr>
          <w:rFonts w:ascii="Times New Roman" w:hAnsi="Times New Roman" w:eastAsia="Times New Roman" w:cs="Times New Roman"/>
          <w:b w:val="0"/>
          <w:bCs w:val="0"/>
          <w:noProof w:val="0"/>
          <w:sz w:val="24"/>
          <w:szCs w:val="24"/>
          <w:lang w:val="et-EE"/>
        </w:rPr>
        <w:t>Häkatonid</w:t>
      </w:r>
      <w:r w:rsidRPr="7BD7E4F0" w:rsidR="61B8B2E0">
        <w:rPr>
          <w:rFonts w:ascii="Times New Roman" w:hAnsi="Times New Roman" w:eastAsia="Times New Roman" w:cs="Times New Roman"/>
          <w:b w:val="0"/>
          <w:bCs w:val="0"/>
          <w:noProof w:val="0"/>
          <w:sz w:val="24"/>
          <w:szCs w:val="24"/>
          <w:lang w:val="et-EE"/>
        </w:rPr>
        <w:t>, mille sihtrühmaks on noored, kogukonnad ja vabaühendused ning sisus kasutatakse Vabakonna Akadeemia tööriistu on pro</w:t>
      </w:r>
      <w:r w:rsidRPr="7BD7E4F0" w:rsidR="4A837BB0">
        <w:rPr>
          <w:rFonts w:ascii="Times New Roman" w:hAnsi="Times New Roman" w:eastAsia="Times New Roman" w:cs="Times New Roman"/>
          <w:b w:val="0"/>
          <w:bCs w:val="0"/>
          <w:noProof w:val="0"/>
          <w:sz w:val="24"/>
          <w:szCs w:val="24"/>
          <w:lang w:val="et-EE"/>
        </w:rPr>
        <w:t>jekti mõistes k</w:t>
      </w:r>
      <w:r w:rsidR="4A837BB0">
        <w:rPr/>
        <w:t xml:space="preserve">oolitus- ja </w:t>
      </w:r>
      <w:r w:rsidR="4A837BB0">
        <w:rPr/>
        <w:t>arendus-tegevuste</w:t>
      </w:r>
      <w:r w:rsidR="4A837BB0">
        <w:rPr/>
        <w:t xml:space="preserve"> programm vabaühendustele, mis on </w:t>
      </w:r>
      <w:r w:rsidR="3D37C4D5">
        <w:rPr/>
        <w:t>t</w:t>
      </w:r>
      <w:r w:rsidRPr="7BD7E4F0" w:rsidR="3D37C4D5">
        <w:rPr>
          <w:rFonts w:ascii="Times New Roman" w:hAnsi="Times New Roman" w:eastAsia="Times New Roman" w:cs="Times New Roman"/>
          <w:b w:val="0"/>
          <w:bCs w:val="0"/>
          <w:color w:val="000000" w:themeColor="text1" w:themeTint="FF" w:themeShade="FF"/>
          <w:sz w:val="24"/>
          <w:szCs w:val="24"/>
        </w:rPr>
        <w:t>oetatava tegevus</w:t>
      </w:r>
      <w:r w:rsidRPr="7BD7E4F0" w:rsidR="3345C60C">
        <w:rPr>
          <w:rFonts w:ascii="Times New Roman" w:hAnsi="Times New Roman" w:eastAsia="Times New Roman" w:cs="Times New Roman"/>
          <w:b w:val="0"/>
          <w:bCs w:val="0"/>
          <w:color w:val="000000" w:themeColor="text1" w:themeTint="FF" w:themeShade="FF"/>
          <w:sz w:val="24"/>
          <w:szCs w:val="24"/>
        </w:rPr>
        <w:t>e</w:t>
      </w:r>
      <w:r w:rsidRPr="7BD7E4F0" w:rsidR="3D37C4D5">
        <w:rPr>
          <w:rFonts w:ascii="Times New Roman" w:hAnsi="Times New Roman" w:eastAsia="Times New Roman" w:cs="Times New Roman"/>
          <w:b w:val="0"/>
          <w:bCs w:val="0"/>
          <w:color w:val="000000" w:themeColor="text1" w:themeTint="FF" w:themeShade="FF"/>
          <w:sz w:val="24"/>
          <w:szCs w:val="24"/>
        </w:rPr>
        <w:t xml:space="preserve"> 2.2 väljundnäitaja, milleni tuleb jõuda projekti lõpuks. </w:t>
      </w:r>
    </w:p>
    <w:p w:rsidRPr="00646813" w:rsidR="00D65CBF" w:rsidP="7BD7E4F0" w:rsidRDefault="00D65CBF" w14:paraId="03258FFE" w14:textId="1BFA702E">
      <w:pPr>
        <w:widowControl/>
        <w:spacing w:before="240" w:beforeAutospacing="off" w:after="240" w:afterAutospacing="off" w:line="240" w:lineRule="auto"/>
        <w:ind/>
        <w:jc w:val="both"/>
        <w:rPr>
          <w:rFonts w:ascii="Times New Roman" w:hAnsi="Times New Roman" w:eastAsia="Times New Roman" w:cs="Times New Roman"/>
          <w:noProof w:val="0"/>
          <w:sz w:val="24"/>
          <w:szCs w:val="24"/>
          <w:lang w:val="et-EE"/>
        </w:rPr>
      </w:pPr>
      <w:r w:rsidRPr="7BD7E4F0" w:rsidR="040D8CE5">
        <w:rPr>
          <w:rFonts w:ascii="Times New Roman" w:hAnsi="Times New Roman" w:eastAsia="Times New Roman" w:cs="Times New Roman"/>
          <w:noProof w:val="0"/>
          <w:sz w:val="24"/>
          <w:szCs w:val="24"/>
          <w:lang w:val="et-EE"/>
        </w:rPr>
        <w:t>2026. aastal alustab elluviija ettevalmistustega riigihanke läbiviimiseks, mille eesmärk on leida teenusepakkuja mudeliprojekti tegevussuuna laiapõhjaliseks kommunikatsiooniks. Kampaania fookus on laste ja noorte kaasamise väärtustamine ning ühiskonnas teadlikkuse suurendamine sellest, kuidas vabaühendused ja kogukonnad saavad noori oma tegevustesse kaasata. MK töögrupi hinnangul on oluline, et kampaania tooks esile häid näiteid, jagaks usaldusväärset infot ning toetaks nii noori kui vabaühendusi praktiliste võimaluste ja tööriistade tutvustamisel. Projekti temaatikat ühendab märksõna #kaasanoori, mis on kujunenud nii tegevuste kui sõnumi keskseks raamistikuks.</w:t>
      </w:r>
    </w:p>
    <w:p w:rsidRPr="00646813" w:rsidR="00D65CBF" w:rsidP="7BD7E4F0" w:rsidRDefault="00D65CBF" w14:paraId="2A5BA76D" w14:textId="709461BA">
      <w:pPr>
        <w:pStyle w:val="Normal"/>
        <w:widowControl/>
        <w:spacing w:before="240" w:beforeAutospacing="off" w:after="240" w:afterAutospacing="off" w:line="240" w:lineRule="auto"/>
        <w:ind/>
        <w:jc w:val="both"/>
        <w:rPr>
          <w:rFonts w:ascii="Times New Roman" w:hAnsi="Times New Roman" w:eastAsia="Times New Roman" w:cs="Times New Roman"/>
          <w:noProof w:val="0"/>
          <w:sz w:val="24"/>
          <w:szCs w:val="24"/>
          <w:lang w:val="et-EE"/>
        </w:rPr>
      </w:pPr>
      <w:r w:rsidRPr="7BD7E4F0" w:rsidR="040D8CE5">
        <w:rPr>
          <w:rFonts w:ascii="Times New Roman" w:hAnsi="Times New Roman" w:eastAsia="Times New Roman" w:cs="Times New Roman"/>
          <w:noProof w:val="0"/>
          <w:sz w:val="24"/>
          <w:szCs w:val="24"/>
          <w:lang w:val="et-EE"/>
        </w:rPr>
        <w:t>Kampaania sihtrühmad on noored ja vabaühendused. Noortele suunatud tegevused aitavad mõista kodanikuühiskonna olemust ja selles osalemise viise, vabaühendustele pakutav kommunikatsioon toetab nende võimekust noori oma tegevusse kaasata ning aitab avada praktika- ja osalusvõimalusi. Kampaania on tihedalt seotud nii VABAK platvormi kui Kogukonnapraktika (KKP) programmi eesmärkidega, toetades tööriistade kasutuselevõttu ja praktilise teabe jõudmist kõigi sihtrühmadeni.</w:t>
      </w:r>
    </w:p>
    <w:p w:rsidRPr="00646813" w:rsidR="00D65CBF" w:rsidP="7BD7E4F0" w:rsidRDefault="00D65CBF" w14:paraId="122AE2DC" w14:textId="0C500492">
      <w:pPr>
        <w:widowControl/>
        <w:spacing w:before="240" w:beforeAutospacing="off" w:after="240" w:afterAutospacing="off" w:line="240" w:lineRule="auto"/>
        <w:ind/>
        <w:jc w:val="both"/>
        <w:rPr>
          <w:rFonts w:ascii="Times New Roman" w:hAnsi="Times New Roman" w:eastAsia="Times New Roman" w:cs="Times New Roman"/>
          <w:noProof w:val="0"/>
          <w:sz w:val="24"/>
          <w:szCs w:val="24"/>
          <w:lang w:val="et-EE"/>
        </w:rPr>
      </w:pPr>
      <w:r w:rsidRPr="7BD7E4F0" w:rsidR="040D8CE5">
        <w:rPr>
          <w:rFonts w:ascii="Times New Roman" w:hAnsi="Times New Roman" w:eastAsia="Times New Roman" w:cs="Times New Roman"/>
          <w:noProof w:val="0"/>
          <w:sz w:val="24"/>
          <w:szCs w:val="24"/>
          <w:lang w:val="et-EE"/>
        </w:rPr>
        <w:t>Kampaania viiakse ellu kolmes etapis, et tagada järjepidev ja mõjus lähenemine.</w:t>
      </w:r>
      <w:r w:rsidRPr="7BD7E4F0" w:rsidR="6AAA9C57">
        <w:rPr>
          <w:rFonts w:ascii="Times New Roman" w:hAnsi="Times New Roman" w:eastAsia="Times New Roman" w:cs="Times New Roman"/>
          <w:noProof w:val="0"/>
          <w:sz w:val="24"/>
          <w:szCs w:val="24"/>
          <w:lang w:val="et-EE"/>
        </w:rPr>
        <w:t xml:space="preserve">2027. </w:t>
      </w:r>
      <w:r w:rsidRPr="7BD7E4F0" w:rsidR="040D8CE5">
        <w:rPr>
          <w:rFonts w:ascii="Times New Roman" w:hAnsi="Times New Roman" w:eastAsia="Times New Roman" w:cs="Times New Roman"/>
          <w:noProof w:val="0"/>
          <w:sz w:val="24"/>
          <w:szCs w:val="24"/>
          <w:lang w:val="et-EE"/>
        </w:rPr>
        <w:t>aasta teisel poolel toimub kampaania avafaas „suur laine“, mil tutvustatakse põhiteemasid, jagatakse häid näiteid ning antakse ülevaade osalusvõimalustest ja tööriistadest.</w:t>
      </w:r>
      <w:r w:rsidRPr="7BD7E4F0" w:rsidR="5FC6C301">
        <w:rPr>
          <w:rFonts w:ascii="Times New Roman" w:hAnsi="Times New Roman" w:eastAsia="Times New Roman" w:cs="Times New Roman"/>
          <w:noProof w:val="0"/>
          <w:sz w:val="24"/>
          <w:szCs w:val="24"/>
          <w:lang w:val="et-EE"/>
        </w:rPr>
        <w:t xml:space="preserve"> 2028. </w:t>
      </w:r>
      <w:r w:rsidRPr="7BD7E4F0" w:rsidR="040D8CE5">
        <w:rPr>
          <w:rFonts w:ascii="Times New Roman" w:hAnsi="Times New Roman" w:eastAsia="Times New Roman" w:cs="Times New Roman"/>
          <w:noProof w:val="0"/>
          <w:sz w:val="24"/>
          <w:szCs w:val="24"/>
          <w:lang w:val="et-EE"/>
        </w:rPr>
        <w:t>aasta I ja II kvartal  kestab „stabiilne kohalolu“, mis keskendub regulaarsele sisuloomele, kogemuslugude esiletoomisele ning VABAK ja KKP rakendamise toetamisele</w:t>
      </w:r>
      <w:r w:rsidRPr="7BD7E4F0" w:rsidR="106949C6">
        <w:rPr>
          <w:rFonts w:ascii="Times New Roman" w:hAnsi="Times New Roman" w:eastAsia="Times New Roman" w:cs="Times New Roman"/>
          <w:noProof w:val="0"/>
          <w:sz w:val="24"/>
          <w:szCs w:val="24"/>
          <w:lang w:val="et-EE"/>
        </w:rPr>
        <w:t xml:space="preserve"> ning </w:t>
      </w:r>
      <w:r w:rsidRPr="7BD7E4F0" w:rsidR="106949C6">
        <w:rPr>
          <w:rFonts w:ascii="Times New Roman" w:hAnsi="Times New Roman" w:eastAsia="Times New Roman" w:cs="Times New Roman"/>
          <w:noProof w:val="0"/>
          <w:sz w:val="24"/>
          <w:szCs w:val="24"/>
          <w:lang w:val="et-EE"/>
        </w:rPr>
        <w:t>häkatonide</w:t>
      </w:r>
      <w:r w:rsidRPr="7BD7E4F0" w:rsidR="106949C6">
        <w:rPr>
          <w:rFonts w:ascii="Times New Roman" w:hAnsi="Times New Roman" w:eastAsia="Times New Roman" w:cs="Times New Roman"/>
          <w:noProof w:val="0"/>
          <w:sz w:val="24"/>
          <w:szCs w:val="24"/>
          <w:lang w:val="et-EE"/>
        </w:rPr>
        <w:t xml:space="preserve"> tutvustamisele</w:t>
      </w:r>
      <w:r w:rsidRPr="7BD7E4F0" w:rsidR="040D8CE5">
        <w:rPr>
          <w:rFonts w:ascii="Times New Roman" w:hAnsi="Times New Roman" w:eastAsia="Times New Roman" w:cs="Times New Roman"/>
          <w:noProof w:val="0"/>
          <w:sz w:val="24"/>
          <w:szCs w:val="24"/>
          <w:lang w:val="et-EE"/>
        </w:rPr>
        <w:t>.</w:t>
      </w:r>
      <w:r w:rsidRPr="7BD7E4F0" w:rsidR="6F8F294F">
        <w:rPr>
          <w:rFonts w:ascii="Times New Roman" w:hAnsi="Times New Roman" w:eastAsia="Times New Roman" w:cs="Times New Roman"/>
          <w:noProof w:val="0"/>
          <w:sz w:val="24"/>
          <w:szCs w:val="24"/>
          <w:lang w:val="et-EE"/>
        </w:rPr>
        <w:t xml:space="preserve"> </w:t>
      </w:r>
      <w:r w:rsidRPr="7BD7E4F0" w:rsidR="040D8CE5">
        <w:rPr>
          <w:rFonts w:ascii="Times New Roman" w:hAnsi="Times New Roman" w:eastAsia="Times New Roman" w:cs="Times New Roman"/>
          <w:noProof w:val="0"/>
          <w:sz w:val="24"/>
          <w:szCs w:val="24"/>
          <w:lang w:val="et-EE"/>
        </w:rPr>
        <w:t>2028. aasta II kvartali lõpust kuni III kvartali lõpuni viiakse läbi kampaania „lõpulaine“, mis võtab kokku saavutused ja suurendab loodud lahenduste nähtavust.</w:t>
      </w:r>
    </w:p>
    <w:p w:rsidRPr="00646813" w:rsidR="00D65CBF" w:rsidP="7BD7E4F0" w:rsidRDefault="00D65CBF" w14:paraId="6DD3D200" w14:textId="781BC080">
      <w:pPr>
        <w:pStyle w:val="Normal"/>
        <w:widowControl/>
        <w:spacing w:before="240" w:beforeAutospacing="off" w:after="240" w:afterAutospacing="off" w:line="240" w:lineRule="auto"/>
        <w:ind/>
        <w:jc w:val="both"/>
        <w:rPr>
          <w:rFonts w:ascii="Times New Roman" w:hAnsi="Times New Roman" w:eastAsia="Times New Roman" w:cs="Times New Roman"/>
          <w:noProof w:val="0"/>
          <w:sz w:val="24"/>
          <w:szCs w:val="24"/>
          <w:lang w:val="et-EE"/>
        </w:rPr>
      </w:pPr>
      <w:r w:rsidRPr="7BD7E4F0" w:rsidR="040D8CE5">
        <w:rPr>
          <w:rFonts w:ascii="Times New Roman" w:hAnsi="Times New Roman" w:eastAsia="Times New Roman" w:cs="Times New Roman"/>
          <w:noProof w:val="0"/>
          <w:sz w:val="24"/>
          <w:szCs w:val="24"/>
          <w:lang w:val="et-EE"/>
        </w:rPr>
        <w:t>Kampaania toetab VABAK platvormi lansseerimist ja kasutuselevõttu, jagades teavet platvormi funktsioonide, juhendmaterjalide ja tööriistade kohta. Samuti toetab kampaania KKP rakendamist, tuues esile kogukonnapraktika väärtused, sädeinimeste rolli ning võimalused, kuidas koolid ja vabaühendused saavad noortega sisukalt koostööd teha. Kampaania aitab populariseerida ka häkatone, mis on üheks peamiseks metoodiliseks töövormiks noorte kaasamisel ja piirkondlike lahenduste väljatöötamisel.</w:t>
      </w:r>
    </w:p>
    <w:p w:rsidRPr="00646813" w:rsidR="00D65CBF" w:rsidP="7BD7E4F0" w:rsidRDefault="00D65CBF" w14:paraId="092F36AD" w14:textId="06FF9678">
      <w:pPr>
        <w:pStyle w:val="Normal"/>
        <w:widowControl/>
        <w:spacing w:line="240" w:lineRule="auto"/>
        <w:ind w:left="0"/>
        <w:rPr>
          <w:b w:val="0"/>
          <w:bCs w:val="0"/>
        </w:rPr>
      </w:pPr>
      <w:r w:rsidRPr="7BD7E4F0" w:rsidR="040D8CE5">
        <w:rPr>
          <w:rFonts w:ascii="Times New Roman" w:hAnsi="Times New Roman" w:eastAsia="Times New Roman" w:cs="Times New Roman"/>
          <w:b w:val="0"/>
          <w:bCs w:val="0"/>
          <w:noProof w:val="0"/>
          <w:sz w:val="24"/>
          <w:szCs w:val="24"/>
          <w:lang w:val="et-EE"/>
        </w:rPr>
        <w:t>Kokkuvõtvalt toetab kampaania kogu tegevussuuna tulemuste saavutamist, tugevdades noorte osalust, suurendades vabaühenduste teadlikkust ning aidates kujundada ühtset arusaama laste ja noorte kaasamisest kui loogilisest ja väärtuslikust tegevusest igas kogukonnas. Kampaania loob nähtavuse nii loodud platvormidele (VABAK, KKP) kui ka praktilistele eeskujudele, mis aitavad kaasa tegevussuuna mõjule ja jätkusuutlikkusele.</w:t>
      </w:r>
      <w:r w:rsidRPr="7BD7E4F0" w:rsidR="6C86096C">
        <w:rPr>
          <w:rFonts w:ascii="Times New Roman" w:hAnsi="Times New Roman" w:eastAsia="Times New Roman" w:cs="Times New Roman"/>
          <w:b w:val="0"/>
          <w:bCs w:val="0"/>
          <w:noProof w:val="0"/>
          <w:sz w:val="24"/>
          <w:szCs w:val="24"/>
          <w:lang w:val="et-EE"/>
        </w:rPr>
        <w:t xml:space="preserve"> </w:t>
      </w:r>
      <w:r w:rsidRPr="7BD7E4F0" w:rsidR="040D8CE5">
        <w:rPr>
          <w:rFonts w:ascii="Times New Roman" w:hAnsi="Times New Roman" w:eastAsia="Times New Roman" w:cs="Times New Roman"/>
          <w:b w:val="0"/>
          <w:bCs w:val="0"/>
          <w:noProof w:val="0"/>
          <w:sz w:val="24"/>
          <w:szCs w:val="24"/>
          <w:lang w:val="et-EE"/>
        </w:rPr>
        <w:t>Kommunikatsioonitegevused toetavad eeskätt TAT punkti 2.2.3.1 ja 2.2.3.2 ning nende alampunkte, mille fookus on vabaühenduste ja noorte teadlikkuse tõstmine kodanikuühiskonna võimalustest, osalusmustrite kujundamine ning vabatahtliku tegevuse väärtustamine.</w:t>
      </w:r>
    </w:p>
    <w:p w:rsidRPr="00646813" w:rsidR="00D65CBF" w:rsidP="7BD7E4F0" w:rsidRDefault="00D65CBF" w14:paraId="15BFEF24" w14:textId="5F21E015">
      <w:pPr>
        <w:pStyle w:val="Normal"/>
        <w:widowControl/>
        <w:spacing w:line="240" w:lineRule="auto"/>
        <w:ind w:left="0"/>
        <w:rPr>
          <w:rFonts w:ascii="Times New Roman" w:hAnsi="Times New Roman" w:eastAsia="Times New Roman" w:cs="Times New Roman"/>
          <w:b w:val="0"/>
          <w:bCs w:val="0"/>
          <w:noProof w:val="0"/>
          <w:sz w:val="24"/>
          <w:szCs w:val="24"/>
          <w:lang w:val="et-EE"/>
        </w:rPr>
      </w:pPr>
    </w:p>
    <w:p w:rsidRPr="00646813" w:rsidR="00D65CBF" w:rsidP="7BD7E4F0" w:rsidRDefault="00D65CBF" w14:paraId="0313FF1B" w14:textId="796FBC73">
      <w:pPr>
        <w:pStyle w:val="Normal"/>
        <w:widowControl/>
        <w:spacing w:line="240" w:lineRule="auto"/>
        <w:ind w:left="0"/>
        <w:rPr>
          <w:rFonts w:ascii="Times New Roman" w:hAnsi="Times New Roman" w:eastAsia="Times New Roman" w:cs="Times New Roman"/>
          <w:b w:val="0"/>
          <w:bCs w:val="0"/>
          <w:noProof w:val="0"/>
          <w:sz w:val="24"/>
          <w:szCs w:val="24"/>
          <w:lang w:val="et-EE"/>
        </w:rPr>
      </w:pPr>
    </w:p>
    <w:p w:rsidRPr="00646813" w:rsidR="00D65CBF" w:rsidP="7BD7E4F0" w:rsidRDefault="00D65CBF" w14:paraId="47158F87" w14:textId="2CEEA317">
      <w:pPr>
        <w:pStyle w:val="ListParagraph"/>
        <w:widowControl/>
        <w:numPr>
          <w:ilvl w:val="2"/>
          <w:numId w:val="1"/>
        </w:numPr>
        <w:spacing w:line="240" w:lineRule="auto"/>
        <w:ind/>
        <w:rPr>
          <w:rFonts w:ascii="Times New Roman" w:hAnsi="Times New Roman" w:cs="Times New Roman" w:asciiTheme="majorBidi" w:hAnsiTheme="majorBidi" w:cstheme="majorBidi"/>
          <w:b w:val="1"/>
          <w:bCs w:val="1"/>
        </w:rPr>
      </w:pPr>
      <w:r w:rsidRPr="7BD7E4F0" w:rsidR="0892BFA3">
        <w:rPr>
          <w:rFonts w:ascii="Times New Roman" w:hAnsi="Times New Roman" w:cs="Times New Roman" w:asciiTheme="majorBidi" w:hAnsiTheme="majorBidi" w:cstheme="majorBidi"/>
          <w:b w:val="1"/>
          <w:bCs w:val="1"/>
        </w:rPr>
        <w:t>Maakondlike koolitus- ja arendustegevuste hindamine</w:t>
      </w:r>
    </w:p>
    <w:p w:rsidRPr="00646813" w:rsidR="00D65CBF" w:rsidP="480B7154" w:rsidRDefault="00D65CBF" w14:paraId="1E7EB078" w14:textId="5F64BF7C">
      <w:pPr>
        <w:pStyle w:val="Normal"/>
        <w:keepLines w:val="0"/>
        <w:widowControl w:val="1"/>
        <w:suppressLineNumbers w:val="0"/>
        <w:tabs>
          <w:tab w:val="left" w:leader="none" w:pos="426"/>
        </w:tabs>
        <w:bidi w:val="0"/>
        <w:spacing w:before="0" w:beforeAutospacing="off" w:after="0" w:afterAutospacing="off" w:line="240" w:lineRule="auto"/>
        <w:ind w:left="0" w:right="0"/>
        <w:jc w:val="both"/>
        <w:rPr>
          <w:rFonts w:ascii="Times New Roman" w:hAnsi="Times New Roman" w:eastAsia="Times New Roman" w:cs="Times New Roman"/>
          <w:b w:val="0"/>
          <w:bCs w:val="0"/>
          <w:noProof w:val="0"/>
          <w:sz w:val="24"/>
          <w:szCs w:val="24"/>
          <w:lang w:val="et-EE"/>
        </w:rPr>
      </w:pPr>
      <w:r>
        <w:br/>
      </w:r>
      <w:r w:rsidRPr="480B7154" w:rsidR="318AF8E2">
        <w:rPr>
          <w:rFonts w:ascii="Times New Roman" w:hAnsi="Times New Roman" w:eastAsia="Times New Roman" w:cs="Times New Roman"/>
          <w:b w:val="0"/>
          <w:bCs w:val="0"/>
          <w:noProof w:val="0"/>
          <w:color w:val="auto"/>
          <w:sz w:val="24"/>
          <w:szCs w:val="24"/>
          <w:lang w:val="et-EE" w:eastAsia="zh-CN" w:bidi="hi-IN"/>
        </w:rPr>
        <w:t xml:space="preserve">Projekti tegevussuundade </w:t>
      </w:r>
      <w:r w:rsidRPr="480B7154" w:rsidR="318AF8E2">
        <w:rPr>
          <w:rFonts w:ascii="Times New Roman" w:hAnsi="Times New Roman" w:eastAsia="Times New Roman" w:cs="Times New Roman"/>
          <w:b w:val="0"/>
          <w:bCs w:val="0"/>
          <w:noProof w:val="0"/>
          <w:color w:val="auto"/>
          <w:sz w:val="24"/>
          <w:szCs w:val="24"/>
          <w:lang w:val="sv" w:eastAsia="zh-CN" w:bidi="hi-IN"/>
        </w:rPr>
        <w:t>eesmärgipärasust, tulemuslikkust ja tõhusust hinnatakse kui ühte tervikut,</w:t>
      </w:r>
      <w:r w:rsidRPr="480B7154" w:rsidR="318AF8E2">
        <w:rPr>
          <w:rFonts w:ascii="Times New Roman" w:hAnsi="Times New Roman" w:eastAsia="Times New Roman" w:cs="Times New Roman"/>
          <w:b w:val="0"/>
          <w:bCs w:val="0"/>
          <w:noProof w:val="0"/>
          <w:color w:val="auto"/>
          <w:sz w:val="24"/>
          <w:szCs w:val="24"/>
          <w:lang w:val="et-EE" w:eastAsia="zh-CN" w:bidi="hi-IN"/>
        </w:rPr>
        <w:t xml:space="preserve"> kus hindaja muuhulgas toob välja nii </w:t>
      </w:r>
      <w:r w:rsidRPr="480B7154" w:rsidR="6F4A6C3F">
        <w:rPr>
          <w:rFonts w:ascii="Times New Roman" w:hAnsi="Times New Roman" w:eastAsia="Times New Roman" w:cs="Times New Roman"/>
          <w:b w:val="0"/>
          <w:bCs w:val="0"/>
          <w:noProof w:val="0"/>
          <w:color w:val="auto"/>
          <w:sz w:val="24"/>
          <w:szCs w:val="24"/>
          <w:lang w:val="et-EE" w:eastAsia="zh-CN" w:bidi="hi-IN"/>
        </w:rPr>
        <w:t>õnnestumised</w:t>
      </w:r>
      <w:r w:rsidRPr="480B7154" w:rsidR="318AF8E2">
        <w:rPr>
          <w:rFonts w:ascii="Times New Roman" w:hAnsi="Times New Roman" w:eastAsia="Times New Roman" w:cs="Times New Roman"/>
          <w:b w:val="0"/>
          <w:bCs w:val="0"/>
          <w:noProof w:val="0"/>
          <w:color w:val="auto"/>
          <w:sz w:val="24"/>
          <w:szCs w:val="24"/>
          <w:lang w:val="et-EE" w:eastAsia="zh-CN" w:bidi="hi-IN"/>
        </w:rPr>
        <w:t xml:space="preserve"> kui kitsaskohad. Hindajaks on valdkonna ekspert, kes ei ole projekti tegevusega muus mõttes seotud, tagades objektiivsuse. Hindaja vaatab üle kogu tegevuse projektiüleselt ja tegevussuundade kaupa ning kujundab oma arvamuse saadud materjalide põhjal. Hindaja koostab 2026. aasta lõpuks raporti, mis avaldatakse KÜSK kodulehel. Protsessi korratakse 2028. aastal, mil hindaja kujundab enda lõpliku hinnangu projekti tegevuse, eesmärgipärasuse, tõhususe ja tulemuslikkuse osas.</w:t>
      </w:r>
    </w:p>
    <w:p w:rsidRPr="00646813" w:rsidR="00D65CBF" w:rsidP="480B7154" w:rsidRDefault="00D65CBF" w14:paraId="01BE00AF" w14:textId="2D7A7CBA">
      <w:pPr>
        <w:pStyle w:val="Normal"/>
        <w:keepLines w:val="0"/>
        <w:widowControl w:val="1"/>
        <w:suppressLineNumbers w:val="0"/>
        <w:tabs>
          <w:tab w:val="left" w:leader="none" w:pos="426"/>
        </w:tabs>
        <w:bidi w:val="0"/>
        <w:spacing w:before="0" w:beforeAutospacing="off" w:after="0" w:afterAutospacing="off" w:line="240" w:lineRule="auto"/>
        <w:ind w:left="0" w:right="0"/>
        <w:jc w:val="both"/>
        <w:rPr>
          <w:del w:author="leana.liivson@kysk.ee" w:date="2025-12-19T14:38:04.04Z" w16du:dateUtc="2025-12-19T14:38:04.04Z" w:id="1369299304"/>
          <w:rFonts w:ascii="Times New Roman" w:hAnsi="Times New Roman" w:eastAsia="Times New Roman" w:cs="Times New Roman"/>
          <w:b w:val="0"/>
          <w:bCs w:val="0"/>
          <w:noProof w:val="0"/>
          <w:sz w:val="24"/>
          <w:szCs w:val="24"/>
          <w:lang w:val="et-EE"/>
        </w:rPr>
      </w:pPr>
    </w:p>
    <w:p w:rsidRPr="00646813" w:rsidR="00D65CBF" w:rsidP="480B7154" w:rsidRDefault="00D65CBF" w14:paraId="5DC55F1B" w14:textId="3F5AE6AB">
      <w:pPr>
        <w:pStyle w:val="Normal"/>
        <w:widowControl w:val="1"/>
        <w:suppressLineNumbers w:val="0"/>
        <w:bidi w:val="0"/>
        <w:spacing w:before="0" w:beforeAutospacing="off" w:after="0" w:afterAutospacing="off" w:line="240" w:lineRule="auto"/>
        <w:ind w:left="0" w:right="0"/>
        <w:jc w:val="both"/>
        <w:rPr>
          <w:rFonts w:ascii="Times New Roman" w:hAnsi="Times New Roman" w:eastAsia="Times New Roman" w:cs="Times New Roman"/>
          <w:b w:val="0"/>
          <w:bCs w:val="0"/>
          <w:sz w:val="24"/>
          <w:szCs w:val="24"/>
        </w:rPr>
      </w:pPr>
    </w:p>
    <w:p w:rsidRPr="00646813" w:rsidR="00D65CBF" w:rsidP="7BD7E4F0" w:rsidRDefault="00D65CBF" w14:textId="77777777" w14:paraId="20D55E2C">
      <w:pPr>
        <w:widowControl/>
        <w:spacing w:line="240" w:lineRule="auto"/>
        <w:ind/>
        <w:rPr>
          <w:b w:val="1"/>
          <w:bCs w:val="1"/>
        </w:rPr>
      </w:pPr>
      <w:r w:rsidRPr="7BD7E4F0" w:rsidR="2E0FDFF2">
        <w:rPr>
          <w:b w:val="1"/>
          <w:bCs w:val="1"/>
        </w:rPr>
        <w:t>Tabel 2. Tegevustega seotud näitajad</w:t>
      </w:r>
    </w:p>
    <w:p w:rsidRPr="00646813" w:rsidR="00D65CBF" w:rsidP="7BD7E4F0" w:rsidRDefault="00D65CBF" w14:textId="77777777" w14:paraId="3E68838F">
      <w:pPr>
        <w:widowControl/>
        <w:spacing w:line="240" w:lineRule="auto"/>
        <w:ind/>
        <w:rPr>
          <w:b w:val="1"/>
          <w:bCs w:val="1"/>
        </w:rPr>
      </w:pPr>
    </w:p>
    <w:tbl>
      <w:tblPr>
        <w:tblW w:w="0" w:type="auto"/>
        <w:tblInd w:w="-34" w:type="dxa"/>
        <w:tblBorders>
          <w:top w:val="single" w:color="000000" w:themeColor="text1" w:sz="4"/>
          <w:left w:val="single" w:color="000000" w:themeColor="text1" w:sz="4"/>
          <w:bottom w:val="single" w:color="000000" w:themeColor="text1" w:sz="4"/>
          <w:right w:val="single" w:color="000000" w:themeColor="text1" w:sz="4"/>
          <w:insideH w:val="single" w:color="000000" w:themeColor="text1" w:sz="4"/>
          <w:insideV w:val="single" w:color="000000" w:themeColor="text1" w:sz="4"/>
        </w:tblBorders>
        <w:tblLook w:val="0000" w:firstRow="0" w:lastRow="0" w:firstColumn="0" w:lastColumn="0" w:noHBand="0" w:noVBand="0"/>
      </w:tblPr>
      <w:tblGrid>
        <w:gridCol w:w="1305"/>
        <w:gridCol w:w="992"/>
        <w:gridCol w:w="993"/>
        <w:gridCol w:w="1842"/>
        <w:gridCol w:w="1560"/>
        <w:gridCol w:w="2409"/>
      </w:tblGrid>
      <w:tr w:rsidR="7BD7E4F0" w:rsidTr="7BD7E4F0" w14:paraId="26BADCE8">
        <w:trPr>
          <w:trHeight w:val="670"/>
        </w:trPr>
        <w:tc>
          <w:tcPr>
            <w:tcW w:w="1305" w:type="dxa"/>
            <w:tcMar/>
          </w:tcPr>
          <w:p w:rsidR="7BD7E4F0" w:rsidP="7BD7E4F0" w:rsidRDefault="7BD7E4F0" w14:paraId="459997BE">
            <w:pPr>
              <w:spacing w:line="240" w:lineRule="auto"/>
              <w:rPr>
                <w:b w:val="1"/>
                <w:bCs w:val="1"/>
              </w:rPr>
            </w:pPr>
            <w:r w:rsidRPr="7BD7E4F0" w:rsidR="7BD7E4F0">
              <w:rPr>
                <w:b w:val="1"/>
                <w:bCs w:val="1"/>
              </w:rPr>
              <w:t>Toetatava tegevuse näitaja nimetus</w:t>
            </w:r>
          </w:p>
        </w:tc>
        <w:tc>
          <w:tcPr>
            <w:tcW w:w="992" w:type="dxa"/>
            <w:tcMar/>
          </w:tcPr>
          <w:p w:rsidR="7BD7E4F0" w:rsidP="7BD7E4F0" w:rsidRDefault="7BD7E4F0" w14:paraId="125DE7EA" w14:textId="74D53BE9">
            <w:pPr>
              <w:spacing w:line="240" w:lineRule="auto"/>
              <w:rPr>
                <w:b w:val="1"/>
                <w:bCs w:val="1"/>
              </w:rPr>
            </w:pPr>
            <w:r w:rsidRPr="7BD7E4F0" w:rsidR="7BD7E4F0">
              <w:rPr>
                <w:b w:val="1"/>
                <w:bCs w:val="1"/>
              </w:rPr>
              <w:t>Siht-tase (202</w:t>
            </w:r>
            <w:r w:rsidRPr="7BD7E4F0" w:rsidR="7BD7E4F0">
              <w:rPr>
                <w:b w:val="1"/>
                <w:bCs w:val="1"/>
              </w:rPr>
              <w:t>4</w:t>
            </w:r>
            <w:r w:rsidRPr="7BD7E4F0" w:rsidR="7BD7E4F0">
              <w:rPr>
                <w:b w:val="1"/>
                <w:bCs w:val="1"/>
              </w:rPr>
              <w:t>)</w:t>
            </w:r>
          </w:p>
        </w:tc>
        <w:tc>
          <w:tcPr>
            <w:tcW w:w="993" w:type="dxa"/>
            <w:tcMar/>
          </w:tcPr>
          <w:p w:rsidR="7BD7E4F0" w:rsidP="7BD7E4F0" w:rsidRDefault="7BD7E4F0" w14:paraId="7C89350C">
            <w:pPr>
              <w:spacing w:line="240" w:lineRule="auto"/>
              <w:rPr>
                <w:b w:val="1"/>
                <w:bCs w:val="1"/>
              </w:rPr>
            </w:pPr>
            <w:r w:rsidRPr="7BD7E4F0" w:rsidR="7BD7E4F0">
              <w:rPr>
                <w:b w:val="1"/>
                <w:bCs w:val="1"/>
              </w:rPr>
              <w:t>Siht-tase</w:t>
            </w:r>
          </w:p>
          <w:p w:rsidR="7BD7E4F0" w:rsidP="7BD7E4F0" w:rsidRDefault="7BD7E4F0" w14:paraId="4E7F8387">
            <w:pPr>
              <w:spacing w:line="240" w:lineRule="auto"/>
              <w:rPr>
                <w:b w:val="1"/>
                <w:bCs w:val="1"/>
              </w:rPr>
            </w:pPr>
            <w:r w:rsidRPr="7BD7E4F0" w:rsidR="7BD7E4F0">
              <w:rPr>
                <w:b w:val="1"/>
                <w:bCs w:val="1"/>
              </w:rPr>
              <w:t>(2029)</w:t>
            </w:r>
          </w:p>
        </w:tc>
        <w:tc>
          <w:tcPr>
            <w:tcW w:w="1842" w:type="dxa"/>
            <w:tcMar/>
          </w:tcPr>
          <w:p w:rsidR="7BD7E4F0" w:rsidP="7BD7E4F0" w:rsidRDefault="7BD7E4F0" w14:paraId="45C6423B">
            <w:pPr>
              <w:spacing w:line="240" w:lineRule="auto"/>
              <w:rPr>
                <w:b w:val="1"/>
                <w:bCs w:val="1"/>
              </w:rPr>
            </w:pPr>
            <w:r w:rsidRPr="7BD7E4F0" w:rsidR="7BD7E4F0">
              <w:rPr>
                <w:b w:val="1"/>
                <w:bCs w:val="1"/>
              </w:rPr>
              <w:t>Alategevuste väljundid tegevuskava perioodil</w:t>
            </w:r>
          </w:p>
        </w:tc>
        <w:tc>
          <w:tcPr>
            <w:tcW w:w="1560" w:type="dxa"/>
            <w:tcMar/>
          </w:tcPr>
          <w:p w:rsidR="7BD7E4F0" w:rsidP="7BD7E4F0" w:rsidRDefault="7BD7E4F0" w14:paraId="4DE0C2BF">
            <w:pPr>
              <w:spacing w:line="240" w:lineRule="auto"/>
              <w:rPr>
                <w:b w:val="1"/>
                <w:bCs w:val="1"/>
              </w:rPr>
            </w:pPr>
            <w:r w:rsidRPr="7BD7E4F0" w:rsidR="7BD7E4F0">
              <w:rPr>
                <w:b w:val="1"/>
                <w:bCs w:val="1"/>
              </w:rPr>
              <w:t>Alategevuste väljundite arv tegevuskava perioodil</w:t>
            </w:r>
          </w:p>
        </w:tc>
        <w:tc>
          <w:tcPr>
            <w:tcW w:w="2409" w:type="dxa"/>
            <w:tcMar/>
          </w:tcPr>
          <w:p w:rsidR="7BD7E4F0" w:rsidP="7BD7E4F0" w:rsidRDefault="7BD7E4F0" w14:paraId="0E8AE04F">
            <w:pPr>
              <w:spacing w:line="240" w:lineRule="auto"/>
              <w:rPr>
                <w:b w:val="1"/>
                <w:bCs w:val="1"/>
              </w:rPr>
            </w:pPr>
            <w:r w:rsidRPr="7BD7E4F0" w:rsidR="7BD7E4F0">
              <w:rPr>
                <w:b w:val="1"/>
                <w:bCs w:val="1"/>
              </w:rPr>
              <w:t>Selgitus</w:t>
            </w:r>
          </w:p>
        </w:tc>
      </w:tr>
      <w:tr w:rsidR="7BD7E4F0" w:rsidTr="7BD7E4F0" w14:paraId="5491F97C">
        <w:trPr>
          <w:trHeight w:val="990"/>
        </w:trPr>
        <w:tc>
          <w:tcPr>
            <w:tcW w:w="1305" w:type="dxa"/>
            <w:vMerge w:val="restart"/>
            <w:tcMar/>
          </w:tcPr>
          <w:p w:rsidR="7BD7E4F0" w:rsidP="7BD7E4F0" w:rsidRDefault="7BD7E4F0" w14:paraId="5F66A914">
            <w:pPr>
              <w:spacing w:line="240" w:lineRule="auto"/>
              <w:jc w:val="center"/>
            </w:pPr>
          </w:p>
          <w:p w:rsidR="7BD7E4F0" w:rsidP="7BD7E4F0" w:rsidRDefault="7BD7E4F0" w14:paraId="1BF31AA3">
            <w:pPr>
              <w:spacing w:line="240" w:lineRule="auto"/>
            </w:pPr>
            <w:r w:rsidR="7BD7E4F0">
              <w:rPr/>
              <w:t xml:space="preserve">Koolitus- ja </w:t>
            </w:r>
            <w:r w:rsidR="7BD7E4F0">
              <w:rPr/>
              <w:t>arendus-tegevuste</w:t>
            </w:r>
            <w:r w:rsidR="7BD7E4F0">
              <w:rPr/>
              <w:t xml:space="preserve"> programm vabaühendustele</w:t>
            </w:r>
          </w:p>
        </w:tc>
        <w:tc>
          <w:tcPr>
            <w:tcW w:w="992" w:type="dxa"/>
            <w:vMerge w:val="restart"/>
            <w:tcMar/>
          </w:tcPr>
          <w:p w:rsidR="7BD7E4F0" w:rsidP="7BD7E4F0" w:rsidRDefault="7BD7E4F0" w14:paraId="0DE1188C">
            <w:pPr>
              <w:spacing w:line="240" w:lineRule="auto"/>
              <w:jc w:val="center"/>
            </w:pPr>
            <w:r w:rsidR="7BD7E4F0">
              <w:rPr/>
              <w:t>0</w:t>
            </w:r>
          </w:p>
        </w:tc>
        <w:tc>
          <w:tcPr>
            <w:tcW w:w="993" w:type="dxa"/>
            <w:vMerge w:val="restart"/>
            <w:tcMar/>
          </w:tcPr>
          <w:p w:rsidR="7BD7E4F0" w:rsidP="7BD7E4F0" w:rsidRDefault="7BD7E4F0" w14:paraId="6EDC6115">
            <w:pPr>
              <w:spacing w:line="240" w:lineRule="auto"/>
              <w:jc w:val="center"/>
            </w:pPr>
            <w:r w:rsidR="7BD7E4F0">
              <w:rPr/>
              <w:t>1</w:t>
            </w:r>
          </w:p>
        </w:tc>
        <w:tc>
          <w:tcPr>
            <w:tcW w:w="1842" w:type="dxa"/>
            <w:tcMar/>
          </w:tcPr>
          <w:p w:rsidR="7BD7E4F0" w:rsidP="7BD7E4F0" w:rsidRDefault="7BD7E4F0" w14:paraId="5834DB9A" w14:textId="3E16470D">
            <w:pPr>
              <w:spacing w:line="240" w:lineRule="auto"/>
              <w:rPr>
                <w:color w:val="1F497D" w:themeColor="text2" w:themeTint="FF" w:themeShade="FF"/>
              </w:rPr>
            </w:pPr>
            <w:r w:rsidR="7BD7E4F0">
              <w:rPr/>
              <w:t>Häkatonid</w:t>
            </w:r>
          </w:p>
        </w:tc>
        <w:tc>
          <w:tcPr>
            <w:tcW w:w="1560" w:type="dxa"/>
            <w:tcMar/>
          </w:tcPr>
          <w:p w:rsidR="7BD7E4F0" w:rsidP="7BD7E4F0" w:rsidRDefault="7BD7E4F0" w14:paraId="272A54EC" w14:textId="74798F09">
            <w:pPr>
              <w:spacing w:line="240" w:lineRule="auto"/>
            </w:pPr>
            <w:r w:rsidR="7BD7E4F0">
              <w:rPr/>
              <w:t>5</w:t>
            </w:r>
          </w:p>
        </w:tc>
        <w:tc>
          <w:tcPr>
            <w:tcW w:w="2409" w:type="dxa"/>
            <w:tcMar/>
          </w:tcPr>
          <w:p w:rsidR="7BD7E4F0" w:rsidP="7BD7E4F0" w:rsidRDefault="7BD7E4F0" w14:paraId="2AB98BE6" w14:textId="4B89F837">
            <w:pPr>
              <w:pStyle w:val="Normal"/>
              <w:spacing w:line="240" w:lineRule="auto"/>
              <w:rPr>
                <w:rFonts w:ascii="Times New Roman" w:hAnsi="Times New Roman" w:eastAsia="Times New Roman" w:cs="Times New Roman"/>
                <w:b w:val="0"/>
                <w:bCs w:val="0"/>
                <w:color w:val="000000" w:themeColor="text1" w:themeTint="FF" w:themeShade="FF"/>
                <w:sz w:val="24"/>
                <w:szCs w:val="24"/>
              </w:rPr>
            </w:pPr>
            <w:r w:rsidR="7BD7E4F0">
              <w:rPr/>
              <w:t>Kor</w:t>
            </w:r>
            <w:r w:rsidR="7BD7E4F0">
              <w:rPr/>
              <w:t xml:space="preserve">raldatakse teenusepakkuja poolt </w:t>
            </w:r>
            <w:r w:rsidR="7BD7E4F0">
              <w:rPr/>
              <w:t>häkatonid</w:t>
            </w:r>
            <w:r w:rsidR="7BD7E4F0">
              <w:rPr/>
              <w:t xml:space="preserve">, milles osalevad erinevatest </w:t>
            </w:r>
            <w:r w:rsidR="7BD7E4F0">
              <w:rPr/>
              <w:t>KOVidest</w:t>
            </w:r>
            <w:r w:rsidR="7BD7E4F0">
              <w:rPr/>
              <w:t xml:space="preserve"> vabaühenduste esindajad ja noored. Koos arendatakse ideest lahendus. </w:t>
            </w:r>
            <w:r w:rsidR="7BD7E4F0">
              <w:rPr/>
              <w:t>Häkatoni</w:t>
            </w:r>
            <w:r w:rsidR="7BD7E4F0">
              <w:rPr/>
              <w:t xml:space="preserve"> raames tutvustatakse VABAK tööriistu ja arendatakse osapoolte võrgustikku.</w:t>
            </w:r>
            <w:r w:rsidR="3ADA540C">
              <w:rPr/>
              <w:t xml:space="preserve"> </w:t>
            </w:r>
            <w:r w:rsidRPr="7BD7E4F0" w:rsidR="3ADA540C">
              <w:rPr>
                <w:rFonts w:ascii="Times New Roman" w:hAnsi="Times New Roman" w:eastAsia="Times New Roman" w:cs="Times New Roman"/>
                <w:b w:val="0"/>
                <w:bCs w:val="0"/>
                <w:noProof w:val="0"/>
                <w:sz w:val="24"/>
                <w:szCs w:val="24"/>
                <w:lang w:val="et-EE"/>
              </w:rPr>
              <w:t>Häkatonid</w:t>
            </w:r>
            <w:r w:rsidRPr="7BD7E4F0" w:rsidR="3ADA540C">
              <w:rPr>
                <w:rFonts w:ascii="Times New Roman" w:hAnsi="Times New Roman" w:eastAsia="Times New Roman" w:cs="Times New Roman"/>
                <w:b w:val="0"/>
                <w:bCs w:val="0"/>
                <w:noProof w:val="0"/>
                <w:sz w:val="24"/>
                <w:szCs w:val="24"/>
                <w:lang w:val="et-EE"/>
              </w:rPr>
              <w:t>, mille sihtrühmaks on noored, kogukonnad ja vabaühendused ning sisus kasutatakse Vabakonna Akadeemia tööriistu on projekti mõistes k</w:t>
            </w:r>
            <w:r w:rsidR="3ADA540C">
              <w:rPr/>
              <w:t xml:space="preserve">oolitus- ja </w:t>
            </w:r>
            <w:r w:rsidR="3ADA540C">
              <w:rPr/>
              <w:t>arendus-tegevuste</w:t>
            </w:r>
            <w:r w:rsidR="3ADA540C">
              <w:rPr/>
              <w:t xml:space="preserve"> programm vabaühendustele, mis on t</w:t>
            </w:r>
            <w:r w:rsidRPr="7BD7E4F0" w:rsidR="3ADA540C">
              <w:rPr>
                <w:rFonts w:ascii="Times New Roman" w:hAnsi="Times New Roman" w:eastAsia="Times New Roman" w:cs="Times New Roman"/>
                <w:b w:val="0"/>
                <w:bCs w:val="0"/>
                <w:color w:val="000000" w:themeColor="text1" w:themeTint="FF" w:themeShade="FF"/>
                <w:sz w:val="24"/>
                <w:szCs w:val="24"/>
              </w:rPr>
              <w:t>oetatava tegevuse 2.2 väljundnäitaja, milleni tuleb jõuda projekti lõpuks.</w:t>
            </w:r>
          </w:p>
        </w:tc>
      </w:tr>
      <w:tr w:rsidR="7BD7E4F0" w:rsidTr="7BD7E4F0" w14:paraId="269F7E81">
        <w:trPr>
          <w:trHeight w:val="1253"/>
        </w:trPr>
        <w:tc>
          <w:tcPr>
            <w:tcW w:w="1305" w:type="dxa"/>
            <w:vMerge/>
            <w:tcMar/>
          </w:tcPr>
          <w:p w14:paraId="5BB92C02"/>
        </w:tc>
        <w:tc>
          <w:tcPr>
            <w:tcW w:w="992" w:type="dxa"/>
            <w:vMerge/>
            <w:tcMar/>
          </w:tcPr>
          <w:p w14:paraId="1CB3C8AE"/>
        </w:tc>
        <w:tc>
          <w:tcPr>
            <w:tcW w:w="993" w:type="dxa"/>
            <w:vMerge/>
            <w:tcMar/>
          </w:tcPr>
          <w:p w14:paraId="43A316A0"/>
        </w:tc>
        <w:tc>
          <w:tcPr>
            <w:tcW w:w="1842" w:type="dxa"/>
            <w:tcMar/>
          </w:tcPr>
          <w:p w:rsidR="7BD7E4F0" w:rsidP="7BD7E4F0" w:rsidRDefault="7BD7E4F0" w14:paraId="05E4574C" w14:textId="5ABF66BD">
            <w:pPr>
              <w:spacing w:line="240" w:lineRule="auto"/>
            </w:pPr>
            <w:r w:rsidR="7BD7E4F0">
              <w:rPr/>
              <w:t>Kogukonnapraktika platvormi arendus</w:t>
            </w:r>
            <w:r w:rsidR="7BD7E4F0">
              <w:rPr/>
              <w:t xml:space="preserve"> esmaversi</w:t>
            </w:r>
            <w:r w:rsidR="7BD7E4F0">
              <w:rPr/>
              <w:t>ooni teenusepakkuja leidmine</w:t>
            </w:r>
          </w:p>
        </w:tc>
        <w:tc>
          <w:tcPr>
            <w:tcW w:w="1560" w:type="dxa"/>
            <w:tcMar/>
          </w:tcPr>
          <w:p w:rsidR="7BD7E4F0" w:rsidP="7BD7E4F0" w:rsidRDefault="7BD7E4F0" w14:paraId="0D5576F2" w14:textId="52C1C979">
            <w:pPr>
              <w:spacing w:line="240" w:lineRule="auto"/>
            </w:pPr>
            <w:r w:rsidR="7BD7E4F0">
              <w:rPr/>
              <w:t>1</w:t>
            </w:r>
          </w:p>
        </w:tc>
        <w:tc>
          <w:tcPr>
            <w:tcW w:w="2409" w:type="dxa"/>
            <w:tcMar/>
          </w:tcPr>
          <w:p w:rsidR="7BD7E4F0" w:rsidP="7BD7E4F0" w:rsidRDefault="7BD7E4F0" w14:paraId="4F749771" w14:textId="58E62AA0">
            <w:pPr>
              <w:spacing w:line="240" w:lineRule="auto"/>
              <w:jc w:val="left"/>
            </w:pPr>
            <w:r w:rsidR="7BD7E4F0">
              <w:rPr/>
              <w:t xml:space="preserve">Teenusepakkuja, kes </w:t>
            </w:r>
            <w:r>
              <w:br/>
            </w:r>
            <w:r w:rsidR="7BD7E4F0">
              <w:rPr/>
              <w:t>v</w:t>
            </w:r>
            <w:r w:rsidR="7BD7E4F0">
              <w:rPr/>
              <w:t>atavalt</w:t>
            </w:r>
            <w:r w:rsidR="7BD7E4F0">
              <w:rPr/>
              <w:t xml:space="preserve"> kirjeldusele </w:t>
            </w:r>
            <w:r w:rsidR="7BD7E4F0">
              <w:rPr/>
              <w:t>viib ellu</w:t>
            </w:r>
            <w:r w:rsidR="7BD7E4F0">
              <w:rPr/>
              <w:t xml:space="preserve"> kogukonnapraktika lahenduse täiustami</w:t>
            </w:r>
            <w:r w:rsidR="7BD7E4F0">
              <w:rPr/>
              <w:t>se</w:t>
            </w:r>
            <w:r w:rsidR="7BD7E4F0">
              <w:rPr/>
              <w:t xml:space="preserve"> ja platvormi uuendus</w:t>
            </w:r>
            <w:r w:rsidR="7BD7E4F0">
              <w:rPr/>
              <w:t>ed</w:t>
            </w:r>
            <w:r w:rsidR="7BD7E4F0">
              <w:rPr/>
              <w:t xml:space="preserve"> lisavõimalustega, mis on tegevuskavas kirjeldatud</w:t>
            </w:r>
            <w:r w:rsidR="7BD7E4F0">
              <w:rPr/>
              <w:t>:</w:t>
            </w:r>
            <w:r>
              <w:br/>
            </w:r>
            <w:r w:rsidR="7BD7E4F0">
              <w:rPr/>
              <w:t>*</w:t>
            </w:r>
            <w:r w:rsidR="7BD7E4F0">
              <w:rPr/>
              <w:t>VÜ kalender „Kutsu mind kooli“</w:t>
            </w:r>
            <w:r w:rsidR="7BD7E4F0">
              <w:rPr/>
              <w:t>, mille kaudu vabaühenduste esindajad saavad end pakkuda koolidesse esinema;</w:t>
            </w:r>
          </w:p>
          <w:p w:rsidR="7BD7E4F0" w:rsidP="7BD7E4F0" w:rsidRDefault="7BD7E4F0" w14:paraId="147C0AEE" w14:textId="48166C61">
            <w:pPr>
              <w:spacing w:line="240" w:lineRule="auto"/>
              <w:jc w:val="left"/>
            </w:pPr>
            <w:r w:rsidR="7BD7E4F0">
              <w:rPr/>
              <w:t>*</w:t>
            </w:r>
            <w:r w:rsidRPr="7BD7E4F0" w:rsidR="7BD7E4F0">
              <w:rPr>
                <w:b w:val="1"/>
                <w:bCs w:val="1"/>
              </w:rPr>
              <w:t>E-tundide keskkond</w:t>
            </w:r>
            <w:r w:rsidR="7BD7E4F0">
              <w:rPr/>
              <w:t xml:space="preserve"> kogukonnapraktika tutvustamiseks (5 videot juhendajatele ja noortele);</w:t>
            </w:r>
          </w:p>
          <w:p w:rsidR="7BD7E4F0" w:rsidP="7BD7E4F0" w:rsidRDefault="7BD7E4F0" w14:paraId="3EB259F1" w14:textId="0516141E">
            <w:pPr>
              <w:spacing w:line="240" w:lineRule="auto"/>
              <w:jc w:val="left"/>
            </w:pPr>
            <w:r w:rsidR="7BD7E4F0">
              <w:rPr/>
              <w:t>*</w:t>
            </w:r>
            <w:r w:rsidRPr="7BD7E4F0" w:rsidR="7BD7E4F0">
              <w:rPr>
                <w:b w:val="1"/>
                <w:bCs w:val="1"/>
              </w:rPr>
              <w:t xml:space="preserve">Vabaühenduste </w:t>
            </w:r>
            <w:r w:rsidRPr="7BD7E4F0" w:rsidR="7BD7E4F0">
              <w:rPr>
                <w:b w:val="1"/>
                <w:bCs w:val="1"/>
              </w:rPr>
              <w:t>interface</w:t>
            </w:r>
            <w:r w:rsidR="7BD7E4F0">
              <w:rPr/>
              <w:t xml:space="preserve"> vabatahtlike kaasamiseks ja </w:t>
            </w:r>
            <w:r w:rsidR="7BD7E4F0">
              <w:rPr/>
              <w:t>tegevuste haldamiseks;</w:t>
            </w:r>
          </w:p>
          <w:p w:rsidR="7BD7E4F0" w:rsidP="7BD7E4F0" w:rsidRDefault="7BD7E4F0" w14:paraId="091B7BB0" w14:textId="23743746">
            <w:pPr>
              <w:spacing w:line="240" w:lineRule="auto"/>
              <w:jc w:val="left"/>
              <w:rPr>
                <w:lang w:val="sv-SE"/>
              </w:rPr>
            </w:pPr>
            <w:r w:rsidRPr="7BD7E4F0" w:rsidR="7BD7E4F0">
              <w:rPr>
                <w:lang w:val="sv-SE"/>
              </w:rPr>
              <w:t>*</w:t>
            </w:r>
            <w:r w:rsidRPr="7BD7E4F0" w:rsidR="7BD7E4F0">
              <w:rPr>
                <w:b w:val="1"/>
                <w:bCs w:val="1"/>
                <w:lang w:val="sv-SE"/>
              </w:rPr>
              <w:t>Koolide interface</w:t>
            </w:r>
            <w:r w:rsidRPr="7BD7E4F0" w:rsidR="7BD7E4F0">
              <w:rPr>
                <w:lang w:val="sv-SE"/>
              </w:rPr>
              <w:t>, mis võimaldab jälgida praktikaperioode ja koolide osalust;</w:t>
            </w:r>
          </w:p>
          <w:p w:rsidR="7BD7E4F0" w:rsidP="7BD7E4F0" w:rsidRDefault="7BD7E4F0" w14:paraId="62E05C5B" w14:textId="0DE16AAD">
            <w:pPr>
              <w:spacing w:line="240" w:lineRule="auto"/>
              <w:jc w:val="left"/>
              <w:rPr>
                <w:lang w:val="sv-SE"/>
              </w:rPr>
            </w:pPr>
            <w:r w:rsidRPr="7BD7E4F0" w:rsidR="7BD7E4F0">
              <w:rPr>
                <w:lang w:val="sv-SE"/>
              </w:rPr>
              <w:t>*</w:t>
            </w:r>
            <w:r w:rsidRPr="7BD7E4F0" w:rsidR="7BD7E4F0">
              <w:rPr>
                <w:b w:val="1"/>
                <w:bCs w:val="1"/>
                <w:lang w:val="sv-SE"/>
              </w:rPr>
              <w:t>Kuulutustetahvel</w:t>
            </w:r>
            <w:r w:rsidRPr="7BD7E4F0" w:rsidR="7BD7E4F0">
              <w:rPr>
                <w:lang w:val="sv-SE"/>
              </w:rPr>
              <w:t xml:space="preserve"> vabatahtlike ja vabaühenduste vaheliseks suhtluseks („otsin vabatahtlikku“ ja „otsin vabatahtliku töö võimalust“);</w:t>
            </w:r>
          </w:p>
          <w:p w:rsidR="7BD7E4F0" w:rsidP="7BD7E4F0" w:rsidRDefault="7BD7E4F0" w14:paraId="039CB50E" w14:textId="1DA7ABC2">
            <w:pPr>
              <w:spacing w:line="240" w:lineRule="auto"/>
              <w:jc w:val="left"/>
              <w:rPr>
                <w:lang w:val="sv-SE"/>
              </w:rPr>
            </w:pPr>
            <w:r w:rsidRPr="7BD7E4F0" w:rsidR="7BD7E4F0">
              <w:rPr>
                <w:lang w:val="sv-SE"/>
              </w:rPr>
              <w:t>*</w:t>
            </w:r>
            <w:r w:rsidRPr="7BD7E4F0" w:rsidR="7BD7E4F0">
              <w:rPr>
                <w:b w:val="1"/>
                <w:bCs w:val="1"/>
                <w:lang w:val="sv-SE"/>
              </w:rPr>
              <w:t>Tunnistuse või tõendi moodul</w:t>
            </w:r>
            <w:r w:rsidRPr="7BD7E4F0" w:rsidR="7BD7E4F0">
              <w:rPr>
                <w:lang w:val="sv-SE"/>
              </w:rPr>
              <w:t>, mis võimaldab väljastada osalejatele ametliku kinnituse kogukonnapraktika läbimise kohta;</w:t>
            </w:r>
          </w:p>
          <w:p w:rsidR="7BD7E4F0" w:rsidP="7BD7E4F0" w:rsidRDefault="7BD7E4F0" w14:paraId="1892289A" w14:textId="1467C299">
            <w:pPr>
              <w:spacing w:line="240" w:lineRule="auto"/>
              <w:jc w:val="left"/>
              <w:rPr>
                <w:lang w:val="sv-SE"/>
              </w:rPr>
            </w:pPr>
            <w:r w:rsidRPr="7BD7E4F0" w:rsidR="7BD7E4F0">
              <w:rPr>
                <w:lang w:val="sv-SE"/>
              </w:rPr>
              <w:t>*</w:t>
            </w:r>
            <w:r w:rsidRPr="7BD7E4F0" w:rsidR="7BD7E4F0">
              <w:rPr>
                <w:b w:val="1"/>
                <w:bCs w:val="1"/>
                <w:lang w:val="sv-SE"/>
              </w:rPr>
              <w:t>VABAK tööriistakasti ala</w:t>
            </w:r>
            <w:r w:rsidRPr="7BD7E4F0" w:rsidR="7BD7E4F0">
              <w:rPr>
                <w:lang w:val="sv-SE"/>
              </w:rPr>
              <w:t>, mis sisaldab juhendmaterjale ja häid praktikaid vabatahtlike kaasamiseks.</w:t>
            </w:r>
          </w:p>
          <w:p w:rsidR="7BD7E4F0" w:rsidP="7BD7E4F0" w:rsidRDefault="7BD7E4F0" w14:paraId="51C0233E" w14:textId="25D667E4">
            <w:pPr>
              <w:spacing w:line="240" w:lineRule="auto"/>
              <w:jc w:val="left"/>
            </w:pPr>
          </w:p>
        </w:tc>
      </w:tr>
      <w:tr w:rsidR="7BD7E4F0" w:rsidTr="7BD7E4F0" w14:paraId="70638DB2">
        <w:trPr>
          <w:trHeight w:val="305"/>
        </w:trPr>
        <w:tc>
          <w:tcPr>
            <w:tcW w:w="1305" w:type="dxa"/>
            <w:vMerge/>
            <w:tcMar/>
          </w:tcPr>
          <w:p w14:paraId="388C24AA"/>
        </w:tc>
        <w:tc>
          <w:tcPr>
            <w:tcW w:w="992" w:type="dxa"/>
            <w:vMerge/>
            <w:tcMar/>
          </w:tcPr>
          <w:p w14:paraId="2B7E10CC"/>
        </w:tc>
        <w:tc>
          <w:tcPr>
            <w:tcW w:w="993" w:type="dxa"/>
            <w:vMerge/>
            <w:tcMar/>
          </w:tcPr>
          <w:p w14:paraId="038F1A40"/>
        </w:tc>
        <w:tc>
          <w:tcPr>
            <w:tcW w:w="1842" w:type="dxa"/>
            <w:tcMar/>
          </w:tcPr>
          <w:p w:rsidR="7BD7E4F0" w:rsidP="7BD7E4F0" w:rsidRDefault="7BD7E4F0" w14:paraId="76583412" w14:textId="2E33D0E0">
            <w:pPr>
              <w:spacing w:line="240" w:lineRule="auto"/>
            </w:pPr>
            <w:r w:rsidR="7BD7E4F0">
              <w:rPr/>
              <w:t xml:space="preserve">VABAK platvormi </w:t>
            </w:r>
            <w:r w:rsidR="7BD7E4F0">
              <w:rPr/>
              <w:t>esmaversioon</w:t>
            </w:r>
          </w:p>
        </w:tc>
        <w:tc>
          <w:tcPr>
            <w:tcW w:w="1560" w:type="dxa"/>
            <w:tcMar/>
          </w:tcPr>
          <w:p w:rsidR="7BD7E4F0" w:rsidP="7BD7E4F0" w:rsidRDefault="7BD7E4F0" w14:paraId="17B293BE" w14:textId="14E0DD9F">
            <w:pPr>
              <w:spacing w:line="240" w:lineRule="auto"/>
            </w:pPr>
            <w:r w:rsidR="7BD7E4F0">
              <w:rPr/>
              <w:t>1</w:t>
            </w:r>
          </w:p>
        </w:tc>
        <w:tc>
          <w:tcPr>
            <w:tcW w:w="2409" w:type="dxa"/>
            <w:tcMar/>
          </w:tcPr>
          <w:p w:rsidR="7BD7E4F0" w:rsidP="7BD7E4F0" w:rsidRDefault="7BD7E4F0" w14:paraId="6AB853FE" w14:textId="0334807F">
            <w:pPr>
              <w:spacing w:line="240" w:lineRule="auto"/>
            </w:pPr>
            <w:r w:rsidR="7BD7E4F0">
              <w:rPr/>
              <w:t xml:space="preserve">Avalikuks saab esialgne versioon tööriistakastist, mida hakatakse tutvustama ja </w:t>
            </w:r>
            <w:r w:rsidR="7BD7E4F0">
              <w:rPr/>
              <w:t>läbi testimiste täiendatakse.</w:t>
            </w:r>
          </w:p>
        </w:tc>
      </w:tr>
    </w:tbl>
    <w:p w:rsidRPr="00646813" w:rsidR="00D65CBF" w:rsidP="7BD7E4F0" w:rsidRDefault="00D65CBF" w14:paraId="55395E30" w14:textId="511D6657">
      <w:pPr>
        <w:pStyle w:val="Normal"/>
        <w:keepLines w:val="0"/>
        <w:widowControl w:val="1"/>
        <w:tabs>
          <w:tab w:val="left" w:leader="none" w:pos="426"/>
        </w:tabs>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t-EE"/>
        </w:rPr>
      </w:pPr>
    </w:p>
    <w:p w:rsidRPr="00646813" w:rsidR="00D65CBF" w:rsidP="7BD7E4F0" w:rsidRDefault="00D65CBF" w14:paraId="2A07FDF1" w14:textId="04006D22">
      <w:pPr>
        <w:pStyle w:val="Normal"/>
        <w:keepLines w:val="0"/>
        <w:widowControl w:val="1"/>
        <w:tabs>
          <w:tab w:val="left" w:leader="none" w:pos="426"/>
        </w:tabs>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t-EE"/>
        </w:rPr>
      </w:pPr>
    </w:p>
    <w:p w:rsidRPr="00646813" w:rsidR="00D65CBF" w:rsidP="7BD7E4F0" w:rsidRDefault="00D65CBF" w14:paraId="71E7050D" w14:textId="7E736245">
      <w:pPr>
        <w:pStyle w:val="Heading2"/>
        <w:keepLines w:val="0"/>
        <w:widowControl w:val="1"/>
        <w:numPr>
          <w:ilvl w:val="1"/>
          <w:numId w:val="1"/>
        </w:numPr>
        <w:tabs>
          <w:tab w:val="left" w:leader="none" w:pos="426"/>
        </w:tabs>
        <w:spacing w:before="240" w:after="60" w:line="240" w:lineRule="auto"/>
        <w:ind/>
        <w:rPr>
          <w:rFonts w:ascii="Times New Roman" w:hAnsi="Times New Roman" w:eastAsia="Times New Roman" w:cs="Times New Roman"/>
          <w:b w:val="1"/>
          <w:bCs w:val="1"/>
          <w:i w:val="0"/>
          <w:iCs w:val="0"/>
          <w:color w:val="000000" w:themeColor="text1" w:themeTint="FF" w:themeShade="FF"/>
          <w:sz w:val="24"/>
          <w:szCs w:val="24"/>
        </w:rPr>
      </w:pPr>
      <w:r w:rsidRPr="7BD7E4F0" w:rsidR="555E69A3">
        <w:rPr>
          <w:b w:val="1"/>
          <w:bCs w:val="1"/>
          <w:color w:val="000000" w:themeColor="text1" w:themeTint="FF" w:themeShade="FF"/>
          <w:sz w:val="24"/>
          <w:szCs w:val="24"/>
        </w:rPr>
        <w:t xml:space="preserve"> </w:t>
      </w:r>
      <w:r w:rsidRPr="7BD7E4F0" w:rsidR="1545535B">
        <w:rPr>
          <w:b w:val="1"/>
          <w:bCs w:val="1"/>
          <w:color w:val="000000" w:themeColor="text1" w:themeTint="FF" w:themeShade="FF"/>
          <w:sz w:val="24"/>
          <w:szCs w:val="24"/>
        </w:rPr>
        <w:t>Alategevus: Noortele suunatud teadlikkust tõstvate kohtumiste ja sündmuste korraldamine</w:t>
      </w:r>
    </w:p>
    <w:p w:rsidRPr="00646813" w:rsidR="00D65CBF" w:rsidP="7BD7E4F0" w:rsidRDefault="00D65CBF" w14:paraId="3429DED7" w14:textId="14E1740B">
      <w:pPr>
        <w:pStyle w:val="Normal"/>
        <w:keepLines w:val="0"/>
        <w:widowControl w:val="1"/>
        <w:tabs>
          <w:tab w:val="left" w:leader="none" w:pos="426"/>
        </w:tabs>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t-EE"/>
        </w:rPr>
      </w:pPr>
    </w:p>
    <w:p w:rsidRPr="00646813" w:rsidR="00D65CBF" w:rsidP="7BD7E4F0" w:rsidRDefault="00D65CBF" w14:textId="77777777" w14:paraId="7F01F0D8">
      <w:pPr>
        <w:widowControl/>
        <w:spacing w:line="240" w:lineRule="auto"/>
        <w:ind/>
      </w:pPr>
    </w:p>
    <w:p w:rsidRPr="00646813" w:rsidR="00D65CBF" w:rsidP="7BD7E4F0" w:rsidRDefault="00D65CBF" w14:paraId="4975B223" w14:textId="4B6EA953">
      <w:pPr>
        <w:widowControl w:val="1"/>
        <w:spacing w:line="240" w:lineRule="auto"/>
        <w:ind/>
      </w:pPr>
      <w:r w:rsidR="338B49A4">
        <w:rPr/>
        <w:t xml:space="preserve">Jätkatakse noortele suunatud teadlikkust tõstvate kohtumiste ja sündmuste korraldamist. </w:t>
      </w:r>
      <w:r w:rsidR="338B49A4">
        <w:rPr/>
        <w:t>Kaardistatakse 2026. aasta üle-eestiliselt ja maakondlikult noortele korraldatavad kaasamisteemalised sekkumised.</w:t>
      </w:r>
      <w:r w:rsidR="338B49A4">
        <w:rPr/>
        <w:t xml:space="preserve"> Kaardistuse alusel alustatakse tegevus- ja ajakava koostamist noorte kodanikuühiskonna alase teadlikkuse edendamiseks, mis on seostatud teiste üle-eestiliste algatuste plaanidega. </w:t>
      </w:r>
      <w:r w:rsidR="338B49A4">
        <w:rPr/>
        <w:t xml:space="preserve">Esmase kaardistusega alustatakse 2025. aasta lõpus, mil sõlmitakse esmased kokkulepped koostöö osas. Hetkeks on olemas juba kokkuleppe Tallinn Music </w:t>
      </w:r>
      <w:r w:rsidR="338B49A4">
        <w:rPr/>
        <w:t>Week</w:t>
      </w:r>
      <w:r w:rsidR="338B49A4">
        <w:rPr/>
        <w:t xml:space="preserve"> noorte vabatahtlike tiimiga, kes loovad tavaprogrammi kõrvale omanäolise programmi. 2026. aastal liitub projekti raames tegevusega mentor, kes aitab juhendajal ja tiimil noorte </w:t>
      </w:r>
      <w:r w:rsidR="338B49A4">
        <w:rPr/>
        <w:t>kaasamist</w:t>
      </w:r>
      <w:r w:rsidR="70CC1CA8">
        <w:rPr/>
        <w:t xml:space="preserve"> </w:t>
      </w:r>
      <w:r w:rsidR="338B49A4">
        <w:rPr/>
        <w:t>juhendada</w:t>
      </w:r>
      <w:r w:rsidR="338B49A4">
        <w:rPr/>
        <w:t xml:space="preserve">. Protsess jäädvustatakse </w:t>
      </w:r>
      <w:r w:rsidR="338B49A4">
        <w:rPr/>
        <w:t>lühidokumentaalina</w:t>
      </w:r>
      <w:r w:rsidR="338B49A4">
        <w:rPr/>
        <w:t>, mis liigub peale seda ka kaasamisnäitena VABAK platvormile kaasamisnäidete hulka.</w:t>
      </w:r>
    </w:p>
    <w:p w:rsidRPr="00646813" w:rsidR="00D65CBF" w:rsidP="7BD7E4F0" w:rsidRDefault="00D65CBF" w14:textId="77777777" w14:paraId="4886066F">
      <w:pPr>
        <w:widowControl/>
        <w:spacing w:line="240" w:lineRule="auto"/>
        <w:ind/>
      </w:pPr>
    </w:p>
    <w:p w:rsidRPr="00646813" w:rsidR="00D65CBF" w:rsidP="7BD7E4F0" w:rsidRDefault="00D65CBF" w14:paraId="591963BF" w14:textId="34E457AC">
      <w:pPr>
        <w:pStyle w:val="Normal"/>
        <w:widowControl/>
        <w:spacing w:line="240" w:lineRule="auto"/>
        <w:ind/>
        <w:jc w:val="both"/>
      </w:pPr>
      <w:r w:rsidRPr="7BD7E4F0" w:rsidR="48CF70C4">
        <w:rPr>
          <w:rFonts w:ascii="Times New Roman" w:hAnsi="Times New Roman" w:eastAsia="Times New Roman" w:cs="Times New Roman"/>
          <w:noProof w:val="0"/>
          <w:sz w:val="24"/>
          <w:szCs w:val="24"/>
          <w:lang w:val="et-EE"/>
        </w:rPr>
        <w:t xml:space="preserve">Jätkatakse noortele suunatud kohtumiste, sündmuste ja algatuste korraldamist, kuhu kaasatakse noortega tegelevaid organisatsioone, vabakonna esindajaid, ettevõtjaid, kohalikke omavalitsusi ja teisi sihtrühma esindajaid. Kohtumiste ja sündmuste eesmärk on tõsta laste ja noorte teadlikkust kodanikuühiskonna olemusest ja seal osalemise võimalustest. Noortele suunatud teadlikkust tõstvate kohtumiste ja sündmuste ettevalmistamisel ja korraldamisel tehakse sihtrühmaga süsteemset eeltööd ning viiakse läbi teavitustegevusi kodanikuühiskonnas osalemise võimaluste tutvustamiseks. Teavitustegevused hõlmavad nii sündmuste eel- ja </w:t>
      </w:r>
      <w:r w:rsidRPr="7BD7E4F0" w:rsidR="48CF70C4">
        <w:rPr>
          <w:rFonts w:ascii="Times New Roman" w:hAnsi="Times New Roman" w:eastAsia="Times New Roman" w:cs="Times New Roman"/>
          <w:noProof w:val="0"/>
          <w:sz w:val="24"/>
          <w:szCs w:val="24"/>
          <w:lang w:val="et-EE"/>
        </w:rPr>
        <w:t>järelkommunikatsiooni</w:t>
      </w:r>
      <w:r w:rsidRPr="7BD7E4F0" w:rsidR="48CF70C4">
        <w:rPr>
          <w:rFonts w:ascii="Times New Roman" w:hAnsi="Times New Roman" w:eastAsia="Times New Roman" w:cs="Times New Roman"/>
          <w:noProof w:val="0"/>
          <w:sz w:val="24"/>
          <w:szCs w:val="24"/>
          <w:lang w:val="et-EE"/>
        </w:rPr>
        <w:t xml:space="preserve"> kui ka laiemalt kasutatavaid teavitusmaterjale, mis aitavad noortel mõista kodanikuühiskonna rolle ja osalusviise.</w:t>
      </w:r>
    </w:p>
    <w:p w:rsidRPr="00646813" w:rsidR="00D65CBF" w:rsidP="7BD7E4F0" w:rsidRDefault="00D65CBF" w14:paraId="4C503527" w14:textId="73FAB624">
      <w:pPr>
        <w:widowControl/>
        <w:spacing w:before="240" w:beforeAutospacing="off" w:after="240" w:afterAutospacing="off" w:line="240" w:lineRule="auto"/>
        <w:ind/>
        <w:jc w:val="both"/>
      </w:pPr>
      <w:r w:rsidRPr="7BD7E4F0" w:rsidR="48CF70C4">
        <w:rPr>
          <w:rFonts w:ascii="Times New Roman" w:hAnsi="Times New Roman" w:eastAsia="Times New Roman" w:cs="Times New Roman"/>
          <w:noProof w:val="0"/>
          <w:sz w:val="24"/>
          <w:szCs w:val="24"/>
          <w:lang w:val="et-EE"/>
        </w:rPr>
        <w:t xml:space="preserve">Tallinn Music </w:t>
      </w:r>
      <w:r w:rsidRPr="7BD7E4F0" w:rsidR="48CF70C4">
        <w:rPr>
          <w:rFonts w:ascii="Times New Roman" w:hAnsi="Times New Roman" w:eastAsia="Times New Roman" w:cs="Times New Roman"/>
          <w:noProof w:val="0"/>
          <w:sz w:val="24"/>
          <w:szCs w:val="24"/>
          <w:lang w:val="et-EE"/>
        </w:rPr>
        <w:t>Weeki</w:t>
      </w:r>
      <w:r w:rsidRPr="7BD7E4F0" w:rsidR="48CF70C4">
        <w:rPr>
          <w:rFonts w:ascii="Times New Roman" w:hAnsi="Times New Roman" w:eastAsia="Times New Roman" w:cs="Times New Roman"/>
          <w:noProof w:val="0"/>
          <w:sz w:val="24"/>
          <w:szCs w:val="24"/>
          <w:lang w:val="et-EE"/>
        </w:rPr>
        <w:t xml:space="preserve"> (TMW) vabatahtlike </w:t>
      </w:r>
      <w:r w:rsidRPr="7BD7E4F0" w:rsidR="48CF70C4">
        <w:rPr>
          <w:rFonts w:ascii="Times New Roman" w:hAnsi="Times New Roman" w:eastAsia="Times New Roman" w:cs="Times New Roman"/>
          <w:noProof w:val="0"/>
          <w:sz w:val="24"/>
          <w:szCs w:val="24"/>
          <w:lang w:val="et-EE"/>
        </w:rPr>
        <w:t>noorteprogramm</w:t>
      </w:r>
      <w:r w:rsidRPr="7BD7E4F0" w:rsidR="48CF70C4">
        <w:rPr>
          <w:rFonts w:ascii="Times New Roman" w:hAnsi="Times New Roman" w:eastAsia="Times New Roman" w:cs="Times New Roman"/>
          <w:noProof w:val="0"/>
          <w:sz w:val="24"/>
          <w:szCs w:val="24"/>
          <w:lang w:val="et-EE"/>
        </w:rPr>
        <w:t xml:space="preserve"> on valdkondlikult tugev ja praktikale orienteeritud näide sellest, kuidas noorte osalus suurtel kultuurisündmustel võib kujuneda sisuliseks ühiskondliku vastutuse ja kodanikuteadlikkuse kogemuseks. Algatus toetab TAT 2.2.3.2 eesmärki – noortele suunatud teadlikkust tõstvate kohtumiste ja sündmuste korraldamist – ning võimaldab käsitleda vabatahtlikku tegevust kui õppimise, osalemise ja panustamise kombineeritud vormi.</w:t>
      </w:r>
    </w:p>
    <w:p w:rsidRPr="00646813" w:rsidR="00D65CBF" w:rsidP="7BD7E4F0" w:rsidRDefault="00D65CBF" w14:paraId="4661C1F7" w14:textId="44C31E71">
      <w:pPr>
        <w:widowControl/>
        <w:spacing w:before="240" w:beforeAutospacing="off" w:after="240" w:afterAutospacing="off" w:line="240" w:lineRule="auto"/>
        <w:ind/>
        <w:jc w:val="both"/>
      </w:pPr>
      <w:r w:rsidRPr="7BD7E4F0" w:rsidR="48CF70C4">
        <w:rPr>
          <w:rFonts w:ascii="Times New Roman" w:hAnsi="Times New Roman" w:eastAsia="Times New Roman" w:cs="Times New Roman"/>
          <w:noProof w:val="0"/>
          <w:sz w:val="24"/>
          <w:szCs w:val="24"/>
          <w:lang w:val="et-EE"/>
        </w:rPr>
        <w:t xml:space="preserve">Koostöö TMW vabatahtlike </w:t>
      </w:r>
      <w:r w:rsidRPr="7BD7E4F0" w:rsidR="48CF70C4">
        <w:rPr>
          <w:rFonts w:ascii="Times New Roman" w:hAnsi="Times New Roman" w:eastAsia="Times New Roman" w:cs="Times New Roman"/>
          <w:noProof w:val="0"/>
          <w:sz w:val="24"/>
          <w:szCs w:val="24"/>
          <w:lang w:val="et-EE"/>
        </w:rPr>
        <w:t>noorteprogrammiga</w:t>
      </w:r>
      <w:r w:rsidRPr="7BD7E4F0" w:rsidR="48CF70C4">
        <w:rPr>
          <w:rFonts w:ascii="Times New Roman" w:hAnsi="Times New Roman" w:eastAsia="Times New Roman" w:cs="Times New Roman"/>
          <w:noProof w:val="0"/>
          <w:sz w:val="24"/>
          <w:szCs w:val="24"/>
          <w:lang w:val="et-EE"/>
        </w:rPr>
        <w:t xml:space="preserve"> keskendub noorte sisulise ja mõtestatud kaasamise kvaliteedi tõstmisele. </w:t>
      </w:r>
      <w:r w:rsidRPr="7BD7E4F0" w:rsidR="25FE9162">
        <w:rPr>
          <w:rFonts w:ascii="Times New Roman" w:hAnsi="Times New Roman" w:eastAsia="Times New Roman" w:cs="Times New Roman"/>
          <w:noProof w:val="0"/>
          <w:sz w:val="24"/>
          <w:szCs w:val="24"/>
          <w:lang w:val="et-EE"/>
        </w:rPr>
        <w:t>P</w:t>
      </w:r>
      <w:r w:rsidRPr="7BD7E4F0" w:rsidR="48CF70C4">
        <w:rPr>
          <w:rFonts w:ascii="Times New Roman" w:hAnsi="Times New Roman" w:eastAsia="Times New Roman" w:cs="Times New Roman"/>
          <w:noProof w:val="0"/>
          <w:sz w:val="24"/>
          <w:szCs w:val="24"/>
          <w:lang w:val="et-EE"/>
        </w:rPr>
        <w:t>rojekti</w:t>
      </w:r>
      <w:r w:rsidRPr="7BD7E4F0" w:rsidR="59BCC485">
        <w:rPr>
          <w:rFonts w:ascii="Times New Roman" w:hAnsi="Times New Roman" w:eastAsia="Times New Roman" w:cs="Times New Roman"/>
          <w:noProof w:val="0"/>
          <w:sz w:val="24"/>
          <w:szCs w:val="24"/>
          <w:lang w:val="et-EE"/>
        </w:rPr>
        <w:t xml:space="preserve"> antud </w:t>
      </w:r>
      <w:r w:rsidRPr="7BD7E4F0" w:rsidR="48CF70C4">
        <w:rPr>
          <w:rFonts w:ascii="Times New Roman" w:hAnsi="Times New Roman" w:eastAsia="Times New Roman" w:cs="Times New Roman"/>
          <w:noProof w:val="0"/>
          <w:sz w:val="24"/>
          <w:szCs w:val="24"/>
          <w:lang w:val="et-EE"/>
        </w:rPr>
        <w:t>tegevussuuna raames liitub TMW vabatahtlike meeskonnaga noorte kaasamise mentor, kelle roll on toetada programmi korraldajaid ja vabatahtlikke selliste kaasamispraktikate rakendamisel, mis tagavad noorte tegeliku osaluse, vastutuse ja õppimise ning väldivad näilist või formaalset kaasamist. Mentor juhendab nii programmi ülesehitust kui ka vabatahtlike igapäevast kaasamist, aidates noortel mõtestada oma rolli, vastutust ja panust sündmuse korraldamisel.</w:t>
      </w:r>
    </w:p>
    <w:p w:rsidRPr="00646813" w:rsidR="00D65CBF" w:rsidP="7BD7E4F0" w:rsidRDefault="00D65CBF" w14:paraId="59B5C8A5" w14:textId="11D1D4C3">
      <w:pPr>
        <w:widowControl/>
        <w:spacing w:before="240" w:beforeAutospacing="off" w:after="240" w:afterAutospacing="off" w:line="240" w:lineRule="auto"/>
        <w:ind/>
        <w:jc w:val="both"/>
      </w:pPr>
      <w:r w:rsidRPr="7BD7E4F0" w:rsidR="48CF70C4">
        <w:rPr>
          <w:rFonts w:ascii="Times New Roman" w:hAnsi="Times New Roman" w:eastAsia="Times New Roman" w:cs="Times New Roman"/>
          <w:noProof w:val="0"/>
          <w:sz w:val="24"/>
          <w:szCs w:val="24"/>
          <w:lang w:val="et-EE"/>
        </w:rPr>
        <w:t xml:space="preserve">TMW korraldab </w:t>
      </w:r>
      <w:r w:rsidRPr="7BD7E4F0" w:rsidR="2EBD3E22">
        <w:rPr>
          <w:rFonts w:ascii="Times New Roman" w:hAnsi="Times New Roman" w:eastAsia="Times New Roman" w:cs="Times New Roman"/>
          <w:noProof w:val="0"/>
          <w:sz w:val="24"/>
          <w:szCs w:val="24"/>
          <w:lang w:val="et-EE"/>
        </w:rPr>
        <w:t xml:space="preserve">koostöös elluviijaga </w:t>
      </w:r>
      <w:r w:rsidRPr="7BD7E4F0" w:rsidR="48CF70C4">
        <w:rPr>
          <w:rFonts w:ascii="Times New Roman" w:hAnsi="Times New Roman" w:eastAsia="Times New Roman" w:cs="Times New Roman"/>
          <w:noProof w:val="0"/>
          <w:sz w:val="24"/>
          <w:szCs w:val="24"/>
          <w:lang w:val="et-EE"/>
        </w:rPr>
        <w:t xml:space="preserve">vabatahtlike programmi sisulise ja korraldusliku poole ning </w:t>
      </w:r>
      <w:r w:rsidRPr="7BD7E4F0" w:rsidR="2E709130">
        <w:rPr>
          <w:rFonts w:ascii="Times New Roman" w:hAnsi="Times New Roman" w:eastAsia="Times New Roman" w:cs="Times New Roman"/>
          <w:noProof w:val="0"/>
          <w:sz w:val="24"/>
          <w:szCs w:val="24"/>
          <w:lang w:val="et-EE"/>
        </w:rPr>
        <w:t>katab osaliselt</w:t>
      </w:r>
      <w:r w:rsidRPr="7BD7E4F0" w:rsidR="48CF70C4">
        <w:rPr>
          <w:rFonts w:ascii="Times New Roman" w:hAnsi="Times New Roman" w:eastAsia="Times New Roman" w:cs="Times New Roman"/>
          <w:noProof w:val="0"/>
          <w:sz w:val="24"/>
          <w:szCs w:val="24"/>
          <w:lang w:val="et-EE"/>
        </w:rPr>
        <w:t xml:space="preserve"> esinejate ja sündmuse programmiga seotud kulud. </w:t>
      </w:r>
      <w:r w:rsidRPr="7BD7E4F0" w:rsidR="0B2269D0">
        <w:rPr>
          <w:rFonts w:ascii="Times New Roman" w:hAnsi="Times New Roman" w:eastAsia="Times New Roman" w:cs="Times New Roman"/>
          <w:noProof w:val="0"/>
          <w:sz w:val="24"/>
          <w:szCs w:val="24"/>
          <w:lang w:val="et-EE"/>
        </w:rPr>
        <w:t>P</w:t>
      </w:r>
      <w:r w:rsidRPr="7BD7E4F0" w:rsidR="48CF70C4">
        <w:rPr>
          <w:rFonts w:ascii="Times New Roman" w:hAnsi="Times New Roman" w:eastAsia="Times New Roman" w:cs="Times New Roman"/>
          <w:noProof w:val="0"/>
          <w:sz w:val="24"/>
          <w:szCs w:val="24"/>
          <w:lang w:val="et-EE"/>
        </w:rPr>
        <w:t>rojekti kaudu toetatakse noorte osalemist vabatahtlike programmis nende tegeliku osalemisega seotud abikõlblike kulude kaudu, sealhulgas noorte toitlustus-, tra</w:t>
      </w:r>
      <w:r w:rsidRPr="7BD7E4F0" w:rsidR="48CF70C4">
        <w:rPr>
          <w:rFonts w:ascii="Times New Roman" w:hAnsi="Times New Roman" w:eastAsia="Times New Roman" w:cs="Times New Roman"/>
          <w:noProof w:val="0"/>
          <w:sz w:val="24"/>
          <w:szCs w:val="24"/>
          <w:lang w:val="et-EE"/>
        </w:rPr>
        <w:t>ns</w:t>
      </w:r>
      <w:r w:rsidRPr="7BD7E4F0" w:rsidR="48CF70C4">
        <w:rPr>
          <w:rFonts w:ascii="Times New Roman" w:hAnsi="Times New Roman" w:eastAsia="Times New Roman" w:cs="Times New Roman"/>
          <w:noProof w:val="0"/>
          <w:sz w:val="24"/>
          <w:szCs w:val="24"/>
          <w:lang w:val="et-EE"/>
        </w:rPr>
        <w:t>pordi- ja muud otsesed osalemiskulud vastavalt</w:t>
      </w:r>
      <w:r w:rsidRPr="7BD7E4F0" w:rsidR="2FD956BF">
        <w:rPr>
          <w:rFonts w:ascii="Times New Roman" w:hAnsi="Times New Roman" w:eastAsia="Times New Roman" w:cs="Times New Roman"/>
          <w:noProof w:val="0"/>
          <w:sz w:val="24"/>
          <w:szCs w:val="24"/>
          <w:lang w:val="et-EE"/>
        </w:rPr>
        <w:t xml:space="preserve"> </w:t>
      </w:r>
      <w:r w:rsidRPr="7BD7E4F0" w:rsidR="48CF70C4">
        <w:rPr>
          <w:rFonts w:ascii="Times New Roman" w:hAnsi="Times New Roman" w:eastAsia="Times New Roman" w:cs="Times New Roman"/>
          <w:noProof w:val="0"/>
          <w:sz w:val="24"/>
          <w:szCs w:val="24"/>
          <w:lang w:val="et-EE"/>
        </w:rPr>
        <w:t>tegevussuuna abikõlblikkuse tingimustele. See loob eeldused, et noorte osalemine ei sõltuks nende majanduslikust taustast ning oleks ligipääsetav võimalikult laiale sihtrühmale.</w:t>
      </w:r>
    </w:p>
    <w:p w:rsidRPr="00646813" w:rsidR="00D65CBF" w:rsidP="7BD7E4F0" w:rsidRDefault="00D65CBF" w14:paraId="10B0A6F7" w14:textId="06CBDFD1">
      <w:pPr>
        <w:widowControl/>
        <w:spacing w:before="240" w:beforeAutospacing="off" w:after="240" w:afterAutospacing="off" w:line="240" w:lineRule="auto"/>
        <w:ind/>
        <w:jc w:val="both"/>
      </w:pPr>
      <w:r w:rsidRPr="7BD7E4F0" w:rsidR="48CF70C4">
        <w:rPr>
          <w:rFonts w:ascii="Times New Roman" w:hAnsi="Times New Roman" w:eastAsia="Times New Roman" w:cs="Times New Roman"/>
          <w:noProof w:val="0"/>
          <w:sz w:val="24"/>
          <w:szCs w:val="24"/>
          <w:lang w:val="et-EE"/>
        </w:rPr>
        <w:t xml:space="preserve">TMW vabatahtlike </w:t>
      </w:r>
      <w:r w:rsidRPr="7BD7E4F0" w:rsidR="48CF70C4">
        <w:rPr>
          <w:rFonts w:ascii="Times New Roman" w:hAnsi="Times New Roman" w:eastAsia="Times New Roman" w:cs="Times New Roman"/>
          <w:noProof w:val="0"/>
          <w:sz w:val="24"/>
          <w:szCs w:val="24"/>
          <w:lang w:val="et-EE"/>
        </w:rPr>
        <w:t>noorteprogrammi</w:t>
      </w:r>
      <w:r w:rsidRPr="7BD7E4F0" w:rsidR="56E8AC8E">
        <w:rPr>
          <w:rFonts w:ascii="Times New Roman" w:hAnsi="Times New Roman" w:eastAsia="Times New Roman" w:cs="Times New Roman"/>
          <w:noProof w:val="0"/>
          <w:sz w:val="24"/>
          <w:szCs w:val="24"/>
          <w:lang w:val="et-EE"/>
        </w:rPr>
        <w:t xml:space="preserve"> </w:t>
      </w:r>
      <w:r w:rsidRPr="7BD7E4F0" w:rsidR="48CF70C4">
        <w:rPr>
          <w:rFonts w:ascii="Times New Roman" w:hAnsi="Times New Roman" w:eastAsia="Times New Roman" w:cs="Times New Roman"/>
          <w:noProof w:val="0"/>
          <w:sz w:val="24"/>
          <w:szCs w:val="24"/>
          <w:lang w:val="et-EE"/>
        </w:rPr>
        <w:t>ülesehitus hõlmab vabatahtlike ettevalmistamist, juhendamist, praktilist osalemist ja</w:t>
      </w:r>
      <w:r w:rsidRPr="7BD7E4F0" w:rsidR="48CF70C4">
        <w:rPr>
          <w:rFonts w:ascii="Times New Roman" w:hAnsi="Times New Roman" w:eastAsia="Times New Roman" w:cs="Times New Roman"/>
          <w:noProof w:val="0"/>
          <w:sz w:val="24"/>
          <w:szCs w:val="24"/>
          <w:lang w:val="et-EE"/>
        </w:rPr>
        <w:t xml:space="preserve"> </w:t>
      </w:r>
      <w:r w:rsidRPr="7BD7E4F0" w:rsidR="48CF70C4">
        <w:rPr>
          <w:rFonts w:ascii="Times New Roman" w:hAnsi="Times New Roman" w:eastAsia="Times New Roman" w:cs="Times New Roman"/>
          <w:noProof w:val="0"/>
          <w:sz w:val="24"/>
          <w:szCs w:val="24"/>
          <w:lang w:val="et-EE"/>
        </w:rPr>
        <w:t>järelrefleksioon</w:t>
      </w:r>
      <w:r w:rsidRPr="7BD7E4F0" w:rsidR="48CF70C4">
        <w:rPr>
          <w:rFonts w:ascii="Times New Roman" w:hAnsi="Times New Roman" w:eastAsia="Times New Roman" w:cs="Times New Roman"/>
          <w:noProof w:val="0"/>
          <w:sz w:val="24"/>
          <w:szCs w:val="24"/>
          <w:lang w:val="et-EE"/>
        </w:rPr>
        <w:t>i</w:t>
      </w:r>
      <w:r w:rsidRPr="7BD7E4F0" w:rsidR="48CF70C4">
        <w:rPr>
          <w:rFonts w:ascii="Times New Roman" w:hAnsi="Times New Roman" w:eastAsia="Times New Roman" w:cs="Times New Roman"/>
          <w:noProof w:val="0"/>
          <w:sz w:val="24"/>
          <w:szCs w:val="24"/>
          <w:lang w:val="et-EE"/>
        </w:rPr>
        <w:t>, pakkudes noortele kogemust, kus nad on samaaegselt õppijad ja aktiivsed</w:t>
      </w:r>
      <w:r w:rsidRPr="7BD7E4F0" w:rsidR="48CF70C4">
        <w:rPr>
          <w:rFonts w:ascii="Times New Roman" w:hAnsi="Times New Roman" w:eastAsia="Times New Roman" w:cs="Times New Roman"/>
          <w:noProof w:val="0"/>
          <w:sz w:val="24"/>
          <w:szCs w:val="24"/>
          <w:lang w:val="et-EE"/>
        </w:rPr>
        <w:t xml:space="preserve"> </w:t>
      </w:r>
      <w:r w:rsidRPr="7BD7E4F0" w:rsidR="48CF70C4">
        <w:rPr>
          <w:rFonts w:ascii="Times New Roman" w:hAnsi="Times New Roman" w:eastAsia="Times New Roman" w:cs="Times New Roman"/>
          <w:noProof w:val="0"/>
          <w:sz w:val="24"/>
          <w:szCs w:val="24"/>
          <w:lang w:val="et-EE"/>
        </w:rPr>
        <w:t>panustaja</w:t>
      </w:r>
      <w:r w:rsidRPr="7BD7E4F0" w:rsidR="48CF70C4">
        <w:rPr>
          <w:rFonts w:ascii="Times New Roman" w:hAnsi="Times New Roman" w:eastAsia="Times New Roman" w:cs="Times New Roman"/>
          <w:noProof w:val="0"/>
          <w:sz w:val="24"/>
          <w:szCs w:val="24"/>
          <w:lang w:val="et-EE"/>
        </w:rPr>
        <w:t>d</w:t>
      </w:r>
      <w:r w:rsidRPr="7BD7E4F0" w:rsidR="48CF70C4">
        <w:rPr>
          <w:rFonts w:ascii="Times New Roman" w:hAnsi="Times New Roman" w:eastAsia="Times New Roman" w:cs="Times New Roman"/>
          <w:noProof w:val="0"/>
          <w:sz w:val="24"/>
          <w:szCs w:val="24"/>
          <w:lang w:val="et-EE"/>
        </w:rPr>
        <w:t>. See aitab tugevdada noorte suutlikkust tegutseda kodanikuühiskonnas ning loob struktuuri, mille kaudu noored mõistavad oma rolli laiemas ühiskondlikus kontekstis.</w:t>
      </w:r>
    </w:p>
    <w:p w:rsidRPr="00646813" w:rsidR="00D65CBF" w:rsidP="7BD7E4F0" w:rsidRDefault="00D65CBF" w14:paraId="0FA8A236" w14:textId="5FA27753">
      <w:pPr>
        <w:pStyle w:val="Normal"/>
        <w:widowControl/>
        <w:spacing w:before="240" w:beforeAutospacing="off" w:after="240" w:afterAutospacing="off" w:line="240" w:lineRule="auto"/>
        <w:ind w:left="0"/>
        <w:jc w:val="both"/>
        <w:rPr>
          <w:rFonts w:ascii="Times New Roman" w:hAnsi="Times New Roman" w:eastAsia="Times New Roman" w:cs="Times New Roman"/>
          <w:noProof w:val="0"/>
          <w:sz w:val="24"/>
          <w:szCs w:val="24"/>
          <w:lang w:val="et-EE"/>
        </w:rPr>
      </w:pPr>
      <w:r w:rsidRPr="7BD7E4F0" w:rsidR="7B896102">
        <w:rPr>
          <w:rFonts w:ascii="Times New Roman" w:hAnsi="Times New Roman" w:eastAsia="Times New Roman" w:cs="Times New Roman"/>
          <w:noProof w:val="0"/>
          <w:sz w:val="24"/>
          <w:szCs w:val="24"/>
          <w:lang w:val="et-EE"/>
        </w:rPr>
        <w:t xml:space="preserve">2026. </w:t>
      </w:r>
      <w:r w:rsidRPr="7BD7E4F0" w:rsidR="48CF70C4">
        <w:rPr>
          <w:rFonts w:ascii="Times New Roman" w:hAnsi="Times New Roman" w:eastAsia="Times New Roman" w:cs="Times New Roman"/>
          <w:noProof w:val="0"/>
          <w:sz w:val="24"/>
          <w:szCs w:val="24"/>
          <w:lang w:val="et-EE"/>
        </w:rPr>
        <w:t>aastal on kavandatud TMW vabatahtlik</w:t>
      </w:r>
      <w:r w:rsidRPr="7BD7E4F0" w:rsidR="48CF70C4">
        <w:rPr>
          <w:rFonts w:ascii="Times New Roman" w:hAnsi="Times New Roman" w:eastAsia="Times New Roman" w:cs="Times New Roman"/>
          <w:noProof w:val="0"/>
          <w:sz w:val="24"/>
          <w:szCs w:val="24"/>
          <w:lang w:val="et-EE"/>
        </w:rPr>
        <w:t xml:space="preserve">e </w:t>
      </w:r>
      <w:r w:rsidRPr="7BD7E4F0" w:rsidR="48CF70C4">
        <w:rPr>
          <w:rFonts w:ascii="Times New Roman" w:hAnsi="Times New Roman" w:eastAsia="Times New Roman" w:cs="Times New Roman"/>
          <w:noProof w:val="0"/>
          <w:sz w:val="24"/>
          <w:szCs w:val="24"/>
          <w:lang w:val="et-EE"/>
        </w:rPr>
        <w:t>noorteprogramm</w:t>
      </w:r>
      <w:r w:rsidRPr="7BD7E4F0" w:rsidR="48CF70C4">
        <w:rPr>
          <w:rFonts w:ascii="Times New Roman" w:hAnsi="Times New Roman" w:eastAsia="Times New Roman" w:cs="Times New Roman"/>
          <w:noProof w:val="0"/>
          <w:sz w:val="24"/>
          <w:szCs w:val="24"/>
          <w:lang w:val="et-EE"/>
        </w:rPr>
        <w:t>is</w:t>
      </w:r>
      <w:r w:rsidRPr="7BD7E4F0" w:rsidR="48CF70C4">
        <w:rPr>
          <w:rFonts w:ascii="Times New Roman" w:hAnsi="Times New Roman" w:eastAsia="Times New Roman" w:cs="Times New Roman"/>
          <w:noProof w:val="0"/>
          <w:sz w:val="24"/>
          <w:szCs w:val="24"/>
          <w:lang w:val="et-EE"/>
        </w:rPr>
        <w:t xml:space="preserve"> osalenud noorte kogemuste ja õpikogemuste süstemaatiline kogumine. Kogutakse noorte motivatsiooni, rollide, sisulise panuse ning omandatud oskuste ja hoiakute kirjeldusi. Andmete kogumine toimub intervjuude ja osalusvaatluste kaudu ning koondatakse lühidokumentaalfilmi, mille fookuses on noorte endi kogemus ja mentorite hinnangud kaasamise kvaliteedile. Tegevus on kooskõla</w:t>
      </w:r>
      <w:r w:rsidRPr="7BD7E4F0" w:rsidR="48CF70C4">
        <w:rPr>
          <w:rFonts w:ascii="Times New Roman" w:hAnsi="Times New Roman" w:eastAsia="Times New Roman" w:cs="Times New Roman"/>
          <w:noProof w:val="0"/>
          <w:sz w:val="24"/>
          <w:szCs w:val="24"/>
          <w:lang w:val="et-EE"/>
        </w:rPr>
        <w:t xml:space="preserve">s </w:t>
      </w:r>
      <w:r w:rsidRPr="7BD7E4F0" w:rsidR="48CF70C4">
        <w:rPr>
          <w:rFonts w:ascii="Times New Roman" w:hAnsi="Times New Roman" w:eastAsia="Times New Roman" w:cs="Times New Roman"/>
          <w:noProof w:val="0"/>
          <w:sz w:val="24"/>
          <w:szCs w:val="24"/>
          <w:lang w:val="et-EE"/>
        </w:rPr>
        <w:t>TAT</w:t>
      </w:r>
      <w:r w:rsidRPr="7BD7E4F0" w:rsidR="48CF70C4">
        <w:rPr>
          <w:rFonts w:ascii="Times New Roman" w:hAnsi="Times New Roman" w:eastAsia="Times New Roman" w:cs="Times New Roman"/>
          <w:noProof w:val="0"/>
          <w:sz w:val="24"/>
          <w:szCs w:val="24"/>
          <w:lang w:val="et-EE"/>
        </w:rPr>
        <w:t>-i</w:t>
      </w:r>
      <w:r w:rsidRPr="7BD7E4F0" w:rsidR="48CF70C4">
        <w:rPr>
          <w:rFonts w:ascii="Times New Roman" w:hAnsi="Times New Roman" w:eastAsia="Times New Roman" w:cs="Times New Roman"/>
          <w:noProof w:val="0"/>
          <w:sz w:val="24"/>
          <w:szCs w:val="24"/>
          <w:lang w:val="et-EE"/>
        </w:rPr>
        <w:t xml:space="preserve"> punktiga 8.2.12 ning punktiga 10.1, mis käsitlevad andmete kogumist, analüüsi ja tegevuste mõju hindamist.</w:t>
      </w:r>
    </w:p>
    <w:p w:rsidRPr="00646813" w:rsidR="00D65CBF" w:rsidP="7BD7E4F0" w:rsidRDefault="00D65CBF" w14:paraId="226A285A" w14:textId="10DEFAFA">
      <w:pPr>
        <w:widowControl/>
        <w:spacing w:before="240" w:beforeAutospacing="off" w:after="240" w:afterAutospacing="off" w:line="240" w:lineRule="auto"/>
        <w:ind/>
        <w:jc w:val="both"/>
      </w:pPr>
      <w:r w:rsidRPr="7BD7E4F0" w:rsidR="48CF70C4">
        <w:rPr>
          <w:rFonts w:ascii="Times New Roman" w:hAnsi="Times New Roman" w:eastAsia="Times New Roman" w:cs="Times New Roman"/>
          <w:noProof w:val="0"/>
          <w:sz w:val="24"/>
          <w:szCs w:val="24"/>
          <w:lang w:val="et-EE"/>
        </w:rPr>
        <w:t xml:space="preserve">Analüüsi eesmärk on hinnata noorte osaluspraktikate tugevusi, kitsaskohti ja mõju ning teha järeldusi selle kohta, millised tegurid toetavad sisulist ja kestlikku noorte kaasamist. Dokumenteeritud materjali kasutatakse </w:t>
      </w:r>
      <w:r w:rsidRPr="7BD7E4F0" w:rsidR="48CF70C4">
        <w:rPr>
          <w:rFonts w:ascii="Times New Roman" w:hAnsi="Times New Roman" w:eastAsia="Times New Roman" w:cs="Times New Roman"/>
          <w:noProof w:val="0"/>
          <w:sz w:val="24"/>
          <w:szCs w:val="24"/>
          <w:lang w:val="et-EE"/>
        </w:rPr>
        <w:t>VABAKi</w:t>
      </w:r>
      <w:r w:rsidRPr="7BD7E4F0" w:rsidR="48CF70C4">
        <w:rPr>
          <w:rFonts w:ascii="Times New Roman" w:hAnsi="Times New Roman" w:eastAsia="Times New Roman" w:cs="Times New Roman"/>
          <w:noProof w:val="0"/>
          <w:sz w:val="24"/>
          <w:szCs w:val="24"/>
          <w:lang w:val="et-EE"/>
        </w:rPr>
        <w:t xml:space="preserve"> tööriistakasti näidete panga täiendamiseks, kus see seotakse kogukonnapraktika ja teiste noorte kaasamise tööriistadega. Sel moel muutub TMW vabatahtlike programm osaks laiemast õppematerjalist, mida saavad edaspidi kasutada vabaühendused ja omavalitsused üle Eesti.</w:t>
      </w:r>
    </w:p>
    <w:p w:rsidRPr="00646813" w:rsidR="00D65CBF" w:rsidP="7BD7E4F0" w:rsidRDefault="00D65CBF" w14:paraId="4E8F6703" w14:textId="30D11820">
      <w:pPr>
        <w:widowControl/>
        <w:spacing w:before="240" w:beforeAutospacing="off" w:after="240" w:afterAutospacing="off" w:line="240" w:lineRule="auto"/>
        <w:ind/>
        <w:jc w:val="both"/>
      </w:pPr>
      <w:r w:rsidRPr="7BD7E4F0" w:rsidR="48CF70C4">
        <w:rPr>
          <w:rFonts w:ascii="Times New Roman" w:hAnsi="Times New Roman" w:eastAsia="Times New Roman" w:cs="Times New Roman"/>
          <w:noProof w:val="0"/>
          <w:sz w:val="24"/>
          <w:szCs w:val="24"/>
          <w:lang w:val="et-EE"/>
        </w:rPr>
        <w:t>Tegevus toetab TAT lisa 2 horisontaalseid põhimõtteid, sealhulgas regionaalselt tasakaalustatud arengut ja võrdseid võimalusi, tuues esile erineva taustaga noorte ligipääsu osalusvõimalustele ning praktikad, mis aitavad vähendada osalemisbarjääre. Dokumenteeritud kogemused pakuvad tulevikus praktilisi ja ülekantavaid näiteid sellest, kuidas noori saab kaasata sisuliselt, mõtestatult ja partnerlusel põhinevalt ka väljaspool traditsioonilisi noorsootöö vorme.</w:t>
      </w:r>
    </w:p>
    <w:p w:rsidRPr="00646813" w:rsidR="00D65CBF" w:rsidP="7BD7E4F0" w:rsidRDefault="00D65CBF" w14:paraId="57587323" w14:textId="50378689">
      <w:pPr>
        <w:widowControl/>
        <w:spacing w:line="240" w:lineRule="auto"/>
        <w:ind/>
        <w:jc w:val="both"/>
      </w:pPr>
    </w:p>
    <w:p w:rsidRPr="00646813" w:rsidR="00D65CBF" w:rsidP="7BD7E4F0" w:rsidRDefault="00D65CBF" w14:paraId="0636F424" w14:textId="20581DF4">
      <w:pPr>
        <w:widowControl/>
        <w:spacing w:line="240" w:lineRule="auto"/>
        <w:ind/>
        <w:jc w:val="both"/>
      </w:pPr>
    </w:p>
    <w:p w:rsidRPr="00646813" w:rsidR="00D65CBF" w:rsidP="7BD7E4F0" w:rsidRDefault="00D65CBF" w14:paraId="26D18257" w14:textId="0F20E75E">
      <w:pPr>
        <w:widowControl/>
        <w:spacing w:line="240" w:lineRule="auto"/>
        <w:ind/>
      </w:pPr>
    </w:p>
    <w:p w:rsidRPr="00646813" w:rsidR="00D65CBF" w:rsidP="7BD7E4F0" w:rsidRDefault="00D65CBF" w14:paraId="4E895E5B" w14:textId="2BC504E0">
      <w:pPr>
        <w:widowControl/>
        <w:spacing w:line="240" w:lineRule="auto"/>
        <w:ind/>
      </w:pPr>
    </w:p>
    <w:p w:rsidRPr="00646813" w:rsidR="00D65CBF" w:rsidP="7BD7E4F0" w:rsidRDefault="00D65CBF" w14:textId="77777777" w14:paraId="36111D3B">
      <w:pPr>
        <w:widowControl/>
        <w:spacing w:line="240" w:lineRule="auto"/>
        <w:ind/>
      </w:pPr>
    </w:p>
    <w:p w:rsidRPr="00646813" w:rsidR="00D65CBF" w:rsidP="7BD7E4F0" w:rsidRDefault="00D65CBF" w14:textId="77777777" w14:paraId="2A35E8B7">
      <w:pPr>
        <w:widowControl/>
        <w:spacing w:line="240" w:lineRule="auto"/>
        <w:ind/>
        <w:rPr>
          <w:b w:val="1"/>
          <w:bCs w:val="1"/>
        </w:rPr>
      </w:pPr>
      <w:r w:rsidRPr="7BD7E4F0" w:rsidR="338B49A4">
        <w:rPr>
          <w:b w:val="1"/>
          <w:bCs w:val="1"/>
        </w:rPr>
        <w:t>Tabel 3. Tegevustega seotud näitajad</w:t>
      </w:r>
    </w:p>
    <w:p w:rsidRPr="00646813" w:rsidR="00D65CBF" w:rsidP="7BD7E4F0" w:rsidRDefault="00D65CBF" w14:textId="77777777" w14:paraId="249624B0">
      <w:pPr>
        <w:widowControl/>
        <w:spacing w:line="240" w:lineRule="auto"/>
        <w:ind/>
        <w:rPr>
          <w:b w:val="1"/>
          <w:bCs w:val="1"/>
        </w:rPr>
      </w:pPr>
    </w:p>
    <w:tbl>
      <w:tblPr>
        <w:tblW w:w="0" w:type="auto"/>
        <w:tblInd w:w="-34" w:type="dxa"/>
        <w:tblBorders>
          <w:top w:val="single" w:color="000000" w:themeColor="text1" w:sz="4"/>
          <w:left w:val="single" w:color="000000" w:themeColor="text1" w:sz="4"/>
          <w:bottom w:val="single" w:color="000000" w:themeColor="text1" w:sz="4"/>
          <w:right w:val="single" w:color="000000" w:themeColor="text1" w:sz="4"/>
          <w:insideH w:val="single" w:color="000000" w:themeColor="text1" w:sz="4"/>
          <w:insideV w:val="single" w:color="000000" w:themeColor="text1" w:sz="4"/>
        </w:tblBorders>
        <w:tblLook w:val="0000" w:firstRow="0" w:lastRow="0" w:firstColumn="0" w:lastColumn="0" w:noHBand="0" w:noVBand="0"/>
      </w:tblPr>
      <w:tblGrid>
        <w:gridCol w:w="1305"/>
        <w:gridCol w:w="992"/>
        <w:gridCol w:w="993"/>
        <w:gridCol w:w="1648"/>
        <w:gridCol w:w="1754"/>
        <w:gridCol w:w="2409"/>
      </w:tblGrid>
      <w:tr w:rsidR="7BD7E4F0" w:rsidTr="7A87374D" w14:paraId="75FC0A13">
        <w:trPr>
          <w:trHeight w:val="670"/>
        </w:trPr>
        <w:tc>
          <w:tcPr>
            <w:tcW w:w="1305" w:type="dxa"/>
            <w:tcMar/>
          </w:tcPr>
          <w:p w:rsidR="7BD7E4F0" w:rsidP="7BD7E4F0" w:rsidRDefault="7BD7E4F0" w14:paraId="0087BF51">
            <w:pPr>
              <w:spacing w:line="240" w:lineRule="auto"/>
              <w:rPr>
                <w:b w:val="1"/>
                <w:bCs w:val="1"/>
              </w:rPr>
            </w:pPr>
            <w:r w:rsidRPr="7BD7E4F0" w:rsidR="7BD7E4F0">
              <w:rPr>
                <w:b w:val="1"/>
                <w:bCs w:val="1"/>
              </w:rPr>
              <w:t>Toetatava tegevuse näitaja nimetus</w:t>
            </w:r>
          </w:p>
        </w:tc>
        <w:tc>
          <w:tcPr>
            <w:tcW w:w="992" w:type="dxa"/>
            <w:tcMar/>
          </w:tcPr>
          <w:p w:rsidR="7BD7E4F0" w:rsidP="7BD7E4F0" w:rsidRDefault="7BD7E4F0" w14:paraId="73324BBB" w14:textId="45DA36B3">
            <w:pPr>
              <w:spacing w:line="240" w:lineRule="auto"/>
              <w:rPr>
                <w:b w:val="1"/>
                <w:bCs w:val="1"/>
              </w:rPr>
            </w:pPr>
            <w:r w:rsidRPr="7BD7E4F0" w:rsidR="7BD7E4F0">
              <w:rPr>
                <w:b w:val="1"/>
                <w:bCs w:val="1"/>
              </w:rPr>
              <w:t>Siht-tase (202</w:t>
            </w:r>
            <w:r w:rsidRPr="7BD7E4F0" w:rsidR="7BD7E4F0">
              <w:rPr>
                <w:b w:val="1"/>
                <w:bCs w:val="1"/>
              </w:rPr>
              <w:t>4</w:t>
            </w:r>
            <w:r w:rsidRPr="7BD7E4F0" w:rsidR="7BD7E4F0">
              <w:rPr>
                <w:b w:val="1"/>
                <w:bCs w:val="1"/>
              </w:rPr>
              <w:t>)</w:t>
            </w:r>
          </w:p>
        </w:tc>
        <w:tc>
          <w:tcPr>
            <w:tcW w:w="993" w:type="dxa"/>
            <w:tcMar/>
          </w:tcPr>
          <w:p w:rsidR="7BD7E4F0" w:rsidP="7BD7E4F0" w:rsidRDefault="7BD7E4F0" w14:paraId="01038F65">
            <w:pPr>
              <w:spacing w:line="240" w:lineRule="auto"/>
              <w:rPr>
                <w:b w:val="1"/>
                <w:bCs w:val="1"/>
              </w:rPr>
            </w:pPr>
            <w:r w:rsidRPr="7BD7E4F0" w:rsidR="7BD7E4F0">
              <w:rPr>
                <w:b w:val="1"/>
                <w:bCs w:val="1"/>
              </w:rPr>
              <w:t>Siht-tase</w:t>
            </w:r>
          </w:p>
          <w:p w:rsidR="7BD7E4F0" w:rsidP="7BD7E4F0" w:rsidRDefault="7BD7E4F0" w14:paraId="50DF5FC6">
            <w:pPr>
              <w:spacing w:line="240" w:lineRule="auto"/>
              <w:rPr>
                <w:b w:val="1"/>
                <w:bCs w:val="1"/>
              </w:rPr>
            </w:pPr>
            <w:r w:rsidRPr="7BD7E4F0" w:rsidR="7BD7E4F0">
              <w:rPr>
                <w:b w:val="1"/>
                <w:bCs w:val="1"/>
              </w:rPr>
              <w:t>(2029)</w:t>
            </w:r>
          </w:p>
        </w:tc>
        <w:tc>
          <w:tcPr>
            <w:tcW w:w="1648" w:type="dxa"/>
            <w:tcMar/>
          </w:tcPr>
          <w:p w:rsidR="7BD7E4F0" w:rsidP="7BD7E4F0" w:rsidRDefault="7BD7E4F0" w14:paraId="39CF51DE">
            <w:pPr>
              <w:spacing w:line="240" w:lineRule="auto"/>
              <w:rPr>
                <w:b w:val="1"/>
                <w:bCs w:val="1"/>
              </w:rPr>
            </w:pPr>
            <w:r w:rsidRPr="7BD7E4F0" w:rsidR="7BD7E4F0">
              <w:rPr>
                <w:b w:val="1"/>
                <w:bCs w:val="1"/>
              </w:rPr>
              <w:t>Alategevuste väljundid tegevuskava perioodil</w:t>
            </w:r>
          </w:p>
        </w:tc>
        <w:tc>
          <w:tcPr>
            <w:tcW w:w="1754" w:type="dxa"/>
            <w:tcMar/>
          </w:tcPr>
          <w:p w:rsidR="7BD7E4F0" w:rsidP="7BD7E4F0" w:rsidRDefault="7BD7E4F0" w14:paraId="57BB6DBB" w14:textId="15A31970">
            <w:pPr>
              <w:spacing w:line="240" w:lineRule="auto"/>
              <w:rPr>
                <w:b w:val="1"/>
                <w:bCs w:val="1"/>
              </w:rPr>
            </w:pPr>
            <w:r w:rsidRPr="7BD7E4F0" w:rsidR="7BD7E4F0">
              <w:rPr>
                <w:b w:val="1"/>
                <w:bCs w:val="1"/>
              </w:rPr>
              <w:t xml:space="preserve">Alategevuste väljundite arv tegevuskava perioodil </w:t>
            </w:r>
          </w:p>
        </w:tc>
        <w:tc>
          <w:tcPr>
            <w:tcW w:w="2409" w:type="dxa"/>
            <w:tcMar/>
          </w:tcPr>
          <w:p w:rsidR="7BD7E4F0" w:rsidP="7BD7E4F0" w:rsidRDefault="7BD7E4F0" w14:paraId="0D6BEA7D">
            <w:pPr>
              <w:spacing w:line="240" w:lineRule="auto"/>
              <w:rPr>
                <w:b w:val="1"/>
                <w:bCs w:val="1"/>
              </w:rPr>
            </w:pPr>
            <w:r w:rsidRPr="7BD7E4F0" w:rsidR="7BD7E4F0">
              <w:rPr>
                <w:b w:val="1"/>
                <w:bCs w:val="1"/>
              </w:rPr>
              <w:t>Selgitus</w:t>
            </w:r>
          </w:p>
        </w:tc>
      </w:tr>
      <w:tr w:rsidR="7BD7E4F0" w:rsidTr="7A87374D" w14:paraId="7AD200EC">
        <w:trPr>
          <w:trHeight w:val="363"/>
        </w:trPr>
        <w:tc>
          <w:tcPr>
            <w:tcW w:w="1305" w:type="dxa"/>
            <w:vMerge w:val="restart"/>
            <w:tcMar/>
          </w:tcPr>
          <w:p w:rsidR="7BD7E4F0" w:rsidP="7BD7E4F0" w:rsidRDefault="7BD7E4F0" w14:paraId="1EFBB816">
            <w:pPr>
              <w:spacing w:line="240" w:lineRule="auto"/>
              <w:jc w:val="center"/>
            </w:pPr>
          </w:p>
          <w:p w:rsidR="7BD7E4F0" w:rsidP="7BD7E4F0" w:rsidRDefault="7BD7E4F0" w14:paraId="58B7E03F">
            <w:pPr>
              <w:spacing w:line="240" w:lineRule="auto"/>
            </w:pPr>
            <w:r w:rsidR="7BD7E4F0">
              <w:rPr/>
              <w:t>Sündmu-sed</w:t>
            </w:r>
            <w:r w:rsidR="7BD7E4F0">
              <w:rPr/>
              <w:t xml:space="preserve"> noortele</w:t>
            </w:r>
          </w:p>
        </w:tc>
        <w:tc>
          <w:tcPr>
            <w:tcW w:w="992" w:type="dxa"/>
            <w:vMerge w:val="restart"/>
            <w:tcMar/>
          </w:tcPr>
          <w:p w:rsidR="7BD7E4F0" w:rsidP="7BD7E4F0" w:rsidRDefault="7BD7E4F0" w14:paraId="7B8A27D0" w14:textId="5F714864">
            <w:pPr>
              <w:spacing w:line="240" w:lineRule="auto"/>
              <w:jc w:val="center"/>
            </w:pPr>
            <w:r w:rsidR="7BD7E4F0">
              <w:rPr/>
              <w:t>8</w:t>
            </w:r>
          </w:p>
        </w:tc>
        <w:tc>
          <w:tcPr>
            <w:tcW w:w="993" w:type="dxa"/>
            <w:vMerge w:val="restart"/>
            <w:tcMar/>
          </w:tcPr>
          <w:p w:rsidR="7BD7E4F0" w:rsidP="7BD7E4F0" w:rsidRDefault="7BD7E4F0" w14:paraId="5BA72BB5">
            <w:pPr>
              <w:spacing w:line="240" w:lineRule="auto"/>
              <w:jc w:val="center"/>
            </w:pPr>
            <w:r w:rsidR="7BD7E4F0">
              <w:rPr/>
              <w:t>70</w:t>
            </w:r>
          </w:p>
        </w:tc>
        <w:tc>
          <w:tcPr>
            <w:tcW w:w="1648" w:type="dxa"/>
            <w:tcMar/>
          </w:tcPr>
          <w:p w:rsidR="7BD7E4F0" w:rsidP="7BD7E4F0" w:rsidRDefault="7BD7E4F0" w14:paraId="697AAC64">
            <w:pPr>
              <w:spacing w:line="240" w:lineRule="auto"/>
            </w:pPr>
            <w:r w:rsidR="7BD7E4F0">
              <w:rPr/>
              <w:t>Sündmus</w:t>
            </w:r>
          </w:p>
        </w:tc>
        <w:tc>
          <w:tcPr>
            <w:tcW w:w="1754" w:type="dxa"/>
            <w:tcMar/>
          </w:tcPr>
          <w:p w:rsidR="7BD7E4F0" w:rsidP="7BD7E4F0" w:rsidRDefault="7BD7E4F0" w14:paraId="2395A0CC" w14:textId="74B09E70">
            <w:pPr>
              <w:spacing w:line="240" w:lineRule="auto"/>
            </w:pPr>
            <w:r w:rsidR="7BD7E4F0">
              <w:rPr/>
              <w:t>20</w:t>
            </w:r>
            <w:r w:rsidR="0C03AB89">
              <w:rPr/>
              <w:t xml:space="preserve"> (51)</w:t>
            </w:r>
          </w:p>
        </w:tc>
        <w:tc>
          <w:tcPr>
            <w:tcW w:w="2409" w:type="dxa"/>
            <w:tcMar/>
          </w:tcPr>
          <w:p w:rsidR="7BD7E4F0" w:rsidP="7BD7E4F0" w:rsidRDefault="7BD7E4F0" w14:paraId="57F25B72" w14:textId="4D8095A8">
            <w:pPr>
              <w:pStyle w:val="Normal"/>
              <w:suppressLineNumbers w:val="0"/>
              <w:bidi w:val="0"/>
              <w:spacing w:before="0" w:beforeAutospacing="off" w:after="0" w:afterAutospacing="off" w:line="240" w:lineRule="auto"/>
              <w:ind w:left="0" w:right="0"/>
              <w:jc w:val="both"/>
              <w:rPr>
                <w:b w:val="1"/>
                <w:bCs w:val="1"/>
              </w:rPr>
            </w:pPr>
            <w:r w:rsidR="7BD7E4F0">
              <w:rPr/>
              <w:t xml:space="preserve">Aastal 2026 </w:t>
            </w:r>
            <w:r w:rsidR="7BD7E4F0">
              <w:rPr>
                <w:b w:val="0"/>
                <w:bCs w:val="0"/>
              </w:rPr>
              <w:t>plaanitakse korraldada 20 koostöösündmust.</w:t>
            </w:r>
            <w:r w:rsidR="4AEAB423">
              <w:rPr>
                <w:b w:val="0"/>
                <w:bCs w:val="0"/>
              </w:rPr>
              <w:t xml:space="preserve"> </w:t>
            </w:r>
            <w:r w:rsidR="4AEAB423">
              <w:rPr>
                <w:b w:val="0"/>
                <w:bCs w:val="0"/>
              </w:rPr>
              <w:t>(kumulatiivselt 2023-2026 on 51)</w:t>
            </w:r>
          </w:p>
        </w:tc>
      </w:tr>
      <w:tr w:rsidR="7BD7E4F0" w:rsidTr="7A87374D" w14:paraId="231C92C4">
        <w:trPr>
          <w:trHeight w:val="363"/>
        </w:trPr>
        <w:tc>
          <w:tcPr>
            <w:tcW w:w="1305" w:type="dxa"/>
            <w:vMerge/>
            <w:tcMar/>
          </w:tcPr>
          <w:p w14:paraId="0D00E8E8"/>
        </w:tc>
        <w:tc>
          <w:tcPr>
            <w:tcW w:w="992" w:type="dxa"/>
            <w:vMerge/>
            <w:tcMar/>
          </w:tcPr>
          <w:p w14:paraId="01BD8B98"/>
        </w:tc>
        <w:tc>
          <w:tcPr>
            <w:tcW w:w="993" w:type="dxa"/>
            <w:vMerge/>
            <w:tcMar/>
          </w:tcPr>
          <w:p w14:paraId="025F6C69"/>
        </w:tc>
        <w:tc>
          <w:tcPr>
            <w:tcW w:w="1648" w:type="dxa"/>
            <w:tcMar/>
          </w:tcPr>
          <w:p w:rsidR="7BD7E4F0" w:rsidP="7BD7E4F0" w:rsidRDefault="7BD7E4F0" w14:paraId="79329378" w14:textId="4D313B30">
            <w:pPr>
              <w:spacing w:line="240" w:lineRule="auto"/>
            </w:pPr>
            <w:r w:rsidR="7BD7E4F0">
              <w:rPr/>
              <w:t>2026.</w:t>
            </w:r>
            <w:r w:rsidR="7BD7E4F0">
              <w:rPr/>
              <w:t>aasta Tegevus- ja ajakava</w:t>
            </w:r>
          </w:p>
        </w:tc>
        <w:tc>
          <w:tcPr>
            <w:tcW w:w="1754" w:type="dxa"/>
            <w:tcMar/>
          </w:tcPr>
          <w:p w:rsidR="7BD7E4F0" w:rsidP="7BD7E4F0" w:rsidRDefault="7BD7E4F0" w14:paraId="429AB6B6" w14:textId="1F0C0291">
            <w:pPr>
              <w:spacing w:line="240" w:lineRule="auto"/>
            </w:pPr>
            <w:r w:rsidR="7BD7E4F0">
              <w:rPr/>
              <w:t>1</w:t>
            </w:r>
          </w:p>
        </w:tc>
        <w:tc>
          <w:tcPr>
            <w:tcW w:w="2409" w:type="dxa"/>
            <w:tcMar/>
          </w:tcPr>
          <w:p w:rsidR="7BD7E4F0" w:rsidP="7BD7E4F0" w:rsidRDefault="7BD7E4F0" w14:paraId="6A996267" w14:textId="317D772E">
            <w:pPr>
              <w:spacing w:line="240" w:lineRule="auto"/>
              <w:jc w:val="left"/>
            </w:pPr>
            <w:r w:rsidR="7BD7E4F0">
              <w:rPr/>
              <w:t xml:space="preserve">Elluviija koostab tegevus- ja ajakava noorte kodanikuühiskonna alase teadlikkuse edendamiseks. </w:t>
            </w:r>
          </w:p>
        </w:tc>
      </w:tr>
      <w:tr w:rsidR="7BD7E4F0" w:rsidTr="7A87374D" w14:paraId="64940604">
        <w:trPr>
          <w:trHeight w:val="363"/>
        </w:trPr>
        <w:tc>
          <w:tcPr>
            <w:tcW w:w="1305" w:type="dxa"/>
            <w:vMerge/>
            <w:tcMar/>
          </w:tcPr>
          <w:p w14:paraId="4190AF4F"/>
        </w:tc>
        <w:tc>
          <w:tcPr>
            <w:tcW w:w="992" w:type="dxa"/>
            <w:vMerge/>
            <w:tcMar/>
          </w:tcPr>
          <w:p w14:paraId="70F7D8A7"/>
        </w:tc>
        <w:tc>
          <w:tcPr>
            <w:tcW w:w="993" w:type="dxa"/>
            <w:vMerge/>
            <w:tcMar/>
          </w:tcPr>
          <w:p w14:paraId="4B6EAE8E"/>
        </w:tc>
        <w:tc>
          <w:tcPr>
            <w:tcW w:w="1648" w:type="dxa"/>
            <w:tcMar/>
          </w:tcPr>
          <w:p w:rsidR="4EDC7AA4" w:rsidP="7BD7E4F0" w:rsidRDefault="4EDC7AA4" w14:paraId="4D41BBD1" w14:textId="016A9DC9">
            <w:pPr>
              <w:spacing w:line="240" w:lineRule="auto"/>
            </w:pPr>
            <w:r w:rsidR="4EDC7AA4">
              <w:rPr/>
              <w:t>Lühid</w:t>
            </w:r>
            <w:r w:rsidR="7BD7E4F0">
              <w:rPr/>
              <w:t>okumetaal</w:t>
            </w:r>
            <w:r w:rsidR="7BD7E4F0">
              <w:rPr/>
              <w:t xml:space="preserve"> </w:t>
            </w:r>
            <w:r w:rsidR="7BD7E4F0">
              <w:rPr/>
              <w:t>Tallinn Music</w:t>
            </w:r>
            <w:r w:rsidR="7BD7E4F0">
              <w:rPr/>
              <w:t xml:space="preserve"> </w:t>
            </w:r>
            <w:r w:rsidR="7BD7E4F0">
              <w:rPr/>
              <w:t>Wee</w:t>
            </w:r>
            <w:r w:rsidR="7BD7E4F0">
              <w:rPr/>
              <w:t>k</w:t>
            </w:r>
            <w:r w:rsidR="7BD7E4F0">
              <w:rPr/>
              <w:t xml:space="preserve"> näite jäädvustamiseks</w:t>
            </w:r>
          </w:p>
        </w:tc>
        <w:tc>
          <w:tcPr>
            <w:tcW w:w="1754" w:type="dxa"/>
            <w:tcMar/>
          </w:tcPr>
          <w:p w:rsidR="7BD7E4F0" w:rsidP="7BD7E4F0" w:rsidRDefault="7BD7E4F0" w14:paraId="669F2483" w14:textId="594A1CAD">
            <w:pPr>
              <w:spacing w:line="240" w:lineRule="auto"/>
            </w:pPr>
            <w:r w:rsidR="7BD7E4F0">
              <w:rPr/>
              <w:t>1</w:t>
            </w:r>
          </w:p>
        </w:tc>
        <w:tc>
          <w:tcPr>
            <w:tcW w:w="2409" w:type="dxa"/>
            <w:tcMar/>
          </w:tcPr>
          <w:p w:rsidR="22358CDC" w:rsidP="7BD7E4F0" w:rsidRDefault="22358CDC" w14:paraId="6582A646" w14:textId="28713BC6">
            <w:pPr>
              <w:spacing w:line="240" w:lineRule="auto"/>
              <w:jc w:val="left"/>
            </w:pPr>
            <w:r w:rsidR="22358CDC">
              <w:rPr/>
              <w:t>Lühid</w:t>
            </w:r>
            <w:r w:rsidR="7BD7E4F0">
              <w:rPr/>
              <w:t xml:space="preserve">okumetaal Tallinn Music </w:t>
            </w:r>
            <w:r w:rsidR="7BD7E4F0">
              <w:rPr/>
              <w:t>Week</w:t>
            </w:r>
            <w:r w:rsidR="7BD7E4F0">
              <w:rPr/>
              <w:t xml:space="preserve"> näite jäädvustamiseks.</w:t>
            </w:r>
          </w:p>
        </w:tc>
      </w:tr>
    </w:tbl>
    <w:p w:rsidRPr="00646813" w:rsidR="00D65CBF" w:rsidP="7BD7E4F0" w:rsidRDefault="00D65CBF" w14:paraId="24FA15F0" w14:textId="44110121">
      <w:pPr>
        <w:pStyle w:val="Normal"/>
        <w:keepLines w:val="0"/>
        <w:widowControl w:val="1"/>
        <w:tabs>
          <w:tab w:val="left" w:leader="none" w:pos="426"/>
        </w:tabs>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t-EE"/>
        </w:rPr>
      </w:pPr>
      <w:r>
        <w:br/>
      </w:r>
    </w:p>
    <w:p w:rsidRPr="00646813" w:rsidR="00D65CBF" w:rsidP="7BD7E4F0" w:rsidRDefault="00D65CBF" w14:paraId="4E912B25" w14:textId="1A471225">
      <w:pPr>
        <w:pStyle w:val="Heading2"/>
        <w:keepLines w:val="0"/>
        <w:widowControl w:val="1"/>
        <w:numPr>
          <w:ilvl w:val="0"/>
          <w:numId w:val="1"/>
        </w:numPr>
        <w:tabs>
          <w:tab w:val="left" w:leader="none" w:pos="426"/>
        </w:tabs>
        <w:spacing w:before="240" w:after="60" w:line="240" w:lineRule="auto"/>
        <w:ind w:left="0" w:firstLine="0"/>
        <w:rPr>
          <w:rFonts w:ascii="Times New Roman" w:hAnsi="Times New Roman" w:eastAsia="SimSun" w:cs="Times New Roman"/>
          <w:b w:val="1"/>
          <w:bCs w:val="1"/>
          <w:i w:val="0"/>
          <w:iCs w:val="0"/>
          <w:color w:val="auto"/>
          <w:sz w:val="24"/>
          <w:szCs w:val="24"/>
          <w:lang w:eastAsia="zh-CN" w:bidi="hi-IN"/>
        </w:rPr>
      </w:pPr>
      <w:r w:rsidRPr="7BD7E4F0" w:rsidR="47562004">
        <w:rPr>
          <w:rFonts w:ascii="Times New Roman" w:hAnsi="Times New Roman" w:eastAsia="SimSun" w:cs="Times New Roman"/>
          <w:b w:val="1"/>
          <w:bCs w:val="1"/>
          <w:i w:val="0"/>
          <w:iCs w:val="0"/>
          <w:color w:val="auto"/>
          <w:sz w:val="24"/>
          <w:szCs w:val="24"/>
          <w:lang w:eastAsia="zh-CN" w:bidi="hi-IN"/>
        </w:rPr>
        <w:t>Toetatavate tegevuste mõju strateegia „Eesti 2035“ näitajatesse ning seal sisalduvatesse horisontaalsetesse põhimõtetesse</w:t>
      </w:r>
    </w:p>
    <w:p w:rsidRPr="00646813" w:rsidR="00D65CBF" w:rsidP="7BD7E4F0" w:rsidRDefault="00D65CBF" w14:paraId="39137747" w14:textId="242BB406">
      <w:pPr>
        <w:pStyle w:val="Normal"/>
        <w:widowControl/>
        <w:spacing w:line="240" w:lineRule="auto"/>
        <w:ind/>
        <w:jc w:val="both"/>
        <w:rPr>
          <w:rFonts w:ascii="Times New Roman" w:hAnsi="Times New Roman" w:eastAsia="Times New Roman" w:cs="Times New Roman"/>
        </w:rPr>
      </w:pPr>
    </w:p>
    <w:p w:rsidRPr="00646813" w:rsidR="00D65CBF" w:rsidRDefault="76D786FD" w14:paraId="3AD3B9AE" w14:textId="6FC5B1A4">
      <w:pPr>
        <w:widowControl w:val="1"/>
        <w:tabs>
          <w:tab w:val="left" w:pos="142"/>
        </w:tabs>
        <w:spacing w:line="240" w:lineRule="auto"/>
        <w:ind w:left="125"/>
      </w:pPr>
      <w:r w:rsidRPr="7BD7E4F0" w:rsidR="7F0D4342">
        <w:rPr>
          <w:b w:val="1"/>
          <w:bCs w:val="1"/>
        </w:rPr>
        <w:t>Eri rahvusest, eri vanuses, erivajadustega inimestele võrdsete võimaluste loomine</w:t>
      </w:r>
      <w:r w:rsidR="7F0D4342">
        <w:rPr/>
        <w:t xml:space="preserve"> - Arendus- ja koolitustegevuste ning sündmuste käigus käsitletakse muu hulgas ka võrdse kohtlemise teemasid.</w:t>
      </w:r>
      <w:r w:rsidR="1C47C5BD">
        <w:rPr/>
        <w:t xml:space="preserve"> </w:t>
      </w:r>
      <w:r w:rsidR="7F0D4342">
        <w:rPr/>
        <w:t xml:space="preserve">Avalikkusele suunatud teavitustegevustes ning info- ja koolitusmaterjalide väljatöötamisel järgitakse võrdse kohtlemise põhimõtteid ning välditakse </w:t>
      </w:r>
      <w:r w:rsidR="7F0D4342">
        <w:rPr/>
        <w:t>ee</w:t>
      </w:r>
      <w:r w:rsidR="7F0D4342">
        <w:rPr/>
        <w:t>larvamuslikke</w:t>
      </w:r>
      <w:r w:rsidR="7F0D4342">
        <w:rPr/>
        <w:t xml:space="preserve"> s</w:t>
      </w:r>
      <w:r w:rsidR="7F0D4342">
        <w:rPr/>
        <w:t>õnumeid ja kuvandeid vähemusrühmade kohta.</w:t>
      </w:r>
      <w:r w:rsidR="03215C4C">
        <w:rPr/>
        <w:t xml:space="preserve"> </w:t>
      </w:r>
      <w:r w:rsidR="7F0D4342">
        <w:rPr/>
        <w:t>Tegevuste otsese sihtrühma hulka kuuluvad ka võrdset kohtlemist edendavad vabaühendused, et edendada nende oskusi kaasata noori oma töösse.</w:t>
      </w:r>
    </w:p>
    <w:p w:rsidRPr="00646813" w:rsidR="00D65CBF" w:rsidRDefault="00D65CBF" w14:paraId="67872EB6" w14:textId="77777777">
      <w:pPr>
        <w:widowControl/>
        <w:tabs>
          <w:tab w:val="left" w:pos="142"/>
        </w:tabs>
        <w:spacing w:line="240" w:lineRule="auto"/>
        <w:ind w:left="125"/>
        <w:rPr>
          <w:b/>
        </w:rPr>
      </w:pPr>
    </w:p>
    <w:p w:rsidRPr="00646813" w:rsidR="00D65CBF" w:rsidRDefault="00250275" w14:paraId="4817E88A" w14:textId="77777777">
      <w:pPr>
        <w:widowControl/>
        <w:tabs>
          <w:tab w:val="left" w:pos="142"/>
        </w:tabs>
        <w:spacing w:line="240" w:lineRule="auto"/>
        <w:ind w:left="125"/>
        <w:rPr>
          <w:b/>
        </w:rPr>
      </w:pPr>
      <w:r w:rsidRPr="00646813">
        <w:rPr>
          <w:b/>
        </w:rPr>
        <w:t>Sooline võrdõiguslikkus</w:t>
      </w:r>
      <w:r w:rsidRPr="00646813">
        <w:t xml:space="preserve"> - Tegevuste käigus arendatakse maakondlike kodanikuühiskonna konsultantide ja Eesti vabaühenduste teadmisi ja oskusi kaasata oma tegevustesse noori ja lapsi sõltumata nende soost. Koolitusprogrammides käsitletakse muu hulgas ka soolise võrdõiguslikkuse teemasid, et vähendada võimalikke soostereotüüpseid arusaamu vabaühenduste töös. Avalikkusele suunatud teavitustegevustes ning info- ja koolitusmaterjalide väljatöötamisel järgitakse soolise võrdõiguslikkuse põhimõtteid ning välditakse soostereotüüpseid tekste ja kuvandeid. Toetatavate tegevuste raames tehtavatel hindamistel kogutakse ja analüüsitakse andmeid võimalusel ka soo lõikes.</w:t>
      </w:r>
    </w:p>
    <w:p w:rsidRPr="00646813" w:rsidR="00D65CBF" w:rsidRDefault="00D65CBF" w14:paraId="5840C99A" w14:textId="77777777">
      <w:pPr>
        <w:widowControl/>
        <w:tabs>
          <w:tab w:val="left" w:pos="142"/>
        </w:tabs>
        <w:spacing w:line="240" w:lineRule="auto"/>
        <w:ind w:left="125"/>
        <w:rPr>
          <w:b/>
        </w:rPr>
      </w:pPr>
    </w:p>
    <w:p w:rsidRPr="00646813" w:rsidR="00D65CBF" w:rsidRDefault="00250275" w14:paraId="4883001F" w14:textId="77777777">
      <w:pPr>
        <w:widowControl/>
        <w:tabs>
          <w:tab w:val="left" w:pos="142"/>
        </w:tabs>
        <w:spacing w:line="240" w:lineRule="auto"/>
        <w:ind w:left="125"/>
      </w:pPr>
      <w:r w:rsidRPr="00646813">
        <w:rPr>
          <w:b/>
        </w:rPr>
        <w:t xml:space="preserve">Ligipääsetavus </w:t>
      </w:r>
      <w:r w:rsidRPr="00646813">
        <w:t xml:space="preserve">- Avalikkusele suunatud kohtumiste, koolituste ja teiste sündmuste läbiviimisel tagatakse vajaduse korral ligipääsetavus hoonele ja ruumidele ning infole ja kommunikatsioonile nelja peamise puudeliigiga inimestele (nägemis-, kuulmis-, liikumis- ja intellektipuue). </w:t>
      </w:r>
    </w:p>
    <w:p w:rsidRPr="00646813" w:rsidR="00D65CBF" w:rsidRDefault="00D65CBF" w14:paraId="64A883AB" w14:textId="77777777">
      <w:pPr>
        <w:widowControl/>
        <w:tabs>
          <w:tab w:val="left" w:pos="142"/>
        </w:tabs>
        <w:spacing w:line="240" w:lineRule="auto"/>
        <w:ind w:left="125"/>
        <w:rPr>
          <w:b/>
        </w:rPr>
      </w:pPr>
    </w:p>
    <w:p w:rsidRPr="00646813" w:rsidR="00D65CBF" w:rsidRDefault="00250275" w14:paraId="2FD0323B" w14:textId="77777777">
      <w:pPr>
        <w:widowControl/>
        <w:tabs>
          <w:tab w:val="left" w:pos="142"/>
        </w:tabs>
        <w:spacing w:line="240" w:lineRule="auto"/>
        <w:ind w:left="125"/>
      </w:pPr>
      <w:r w:rsidRPr="00646813">
        <w:rPr>
          <w:b/>
        </w:rPr>
        <w:t>Tegevused panustavad regionaalsesse tasakaalustatud arengusse</w:t>
      </w:r>
      <w:r w:rsidRPr="00646813">
        <w:t xml:space="preserve"> - Koostöös maakondlike arenduskeskuste kodanikuühiskonna konsultantide ja maakondliku kodanikuühiskonna nõustamisteenusega seotud isikutega kaardistatakse iga maakonna vabaühenduste arenguvajadused ning selle kaardistamise analüüsi kaudu leitakse regionaalsed erinevused Eesti maakondade vahel.</w:t>
      </w:r>
    </w:p>
    <w:p w:rsidRPr="00646813" w:rsidR="00D65CBF" w:rsidRDefault="00250275" w14:paraId="6123C59E" w14:textId="77777777">
      <w:pPr>
        <w:widowControl/>
        <w:tabs>
          <w:tab w:val="left" w:pos="142"/>
        </w:tabs>
        <w:spacing w:line="240" w:lineRule="auto"/>
        <w:ind w:left="125"/>
      </w:pPr>
      <w:r w:rsidRPr="00646813">
        <w:t>Regionaalsete erinevuste vähendamiseks viiakse läbi koolitus- ja arendustegevusi, mille sihtrühmaks on kõigi maakondade kodanikuühiskonna konsultandid ja vabaühendused. Koolitus- ja arendustegevuste planeerimisel arvestatakse konkreetse piirkonna arenguvajadustega.</w:t>
      </w:r>
    </w:p>
    <w:p w:rsidRPr="00646813" w:rsidR="00D65CBF" w:rsidRDefault="00D65CBF" w14:paraId="3461237A" w14:textId="77777777">
      <w:pPr>
        <w:widowControl/>
        <w:tabs>
          <w:tab w:val="left" w:pos="142"/>
        </w:tabs>
        <w:spacing w:line="240" w:lineRule="auto"/>
      </w:pPr>
    </w:p>
    <w:p w:rsidRPr="00646813" w:rsidR="00D65CBF" w:rsidRDefault="00250275" w14:paraId="0D9ADA70" w14:textId="77777777">
      <w:pPr>
        <w:widowControl/>
        <w:tabs>
          <w:tab w:val="left" w:pos="142"/>
        </w:tabs>
        <w:spacing w:line="240" w:lineRule="auto"/>
        <w:ind w:left="125"/>
      </w:pPr>
      <w:r w:rsidRPr="00646813">
        <w:rPr>
          <w:b/>
        </w:rPr>
        <w:t xml:space="preserve">Tegevused panustavad </w:t>
      </w:r>
      <w:proofErr w:type="spellStart"/>
      <w:r w:rsidRPr="00646813">
        <w:rPr>
          <w:b/>
        </w:rPr>
        <w:t>KOVide</w:t>
      </w:r>
      <w:proofErr w:type="spellEnd"/>
      <w:r w:rsidRPr="00646813">
        <w:rPr>
          <w:b/>
        </w:rPr>
        <w:t xml:space="preserve"> haldus- ja arendusvõimekusse - </w:t>
      </w:r>
      <w:r w:rsidRPr="00646813">
        <w:t xml:space="preserve">tegevuste raames arendatakse nii maakondlike kodanikuühiskonna konsultantide kui ka kohalike omavalitsuste esindajate (näiteks noorsootöötajad, kogukonna koordinaatorid, heaolu ja/või turvalisuse koordinaatorid) teadmisi ja oskusi kaasata noori vabaühenduste tegevustesse. Selleks viiakse läbi ettevalmistavas etapis läbi ümarlaudu maakondades ja kohalikes omavalitsustes, et kaardistada vabaühenduste võimekus oma tegevustesse lapsi ja noori kaasata. </w:t>
      </w:r>
    </w:p>
    <w:p w:rsidR="00D65CBF" w:rsidRDefault="00D65CBF" w14:paraId="08BAA95F" w14:textId="77777777">
      <w:pPr>
        <w:widowControl/>
        <w:tabs>
          <w:tab w:val="left" w:pos="142"/>
        </w:tabs>
        <w:spacing w:line="240" w:lineRule="auto"/>
        <w:ind w:left="125"/>
      </w:pPr>
    </w:p>
    <w:sectPr w:rsidR="00D65CBF">
      <w:headerReference w:type="default" r:id="rId12"/>
      <w:footerReference w:type="default" r:id="rId13"/>
      <w:footerReference w:type="first" r:id="rId14"/>
      <w:pgSz w:w="11906" w:h="16838" w:orient="portrait"/>
      <w:pgMar w:top="907" w:right="1021" w:bottom="1418" w:left="1814" w:header="510" w:footer="510" w:gutter="0"/>
      <w:pgNumType w:start="1"/>
      <w:cols w:space="720"/>
      <w:titlePg/>
    </w:sectPr>
  </w:body>
</w:document>
</file>

<file path=word/commentsExtended.xml><?xml version="1.0" encoding="utf-8"?>
<w15:commentsEx xmlns:mc="http://schemas.openxmlformats.org/markup-compatibility/2006" xmlns:w15="http://schemas.microsoft.com/office/word/2012/wordml" mc:Ignorable="w15"/>
</file>

<file path=word/commentsIds.xml><?xml version="1.0" encoding="utf-8"?>
<w16cid:commentsIds xmlns:mc="http://schemas.openxmlformats.org/markup-compatibility/2006" xmlns:w16cid="http://schemas.microsoft.com/office/word/2016/wordml/cid" mc:Ignorable="w16cid"/>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63427E" w:rsidRDefault="0063427E" w14:paraId="51C4C5B2" w14:textId="77777777">
      <w:pPr>
        <w:spacing w:line="240" w:lineRule="auto"/>
      </w:pPr>
      <w:r>
        <w:separator/>
      </w:r>
    </w:p>
  </w:endnote>
  <w:endnote w:type="continuationSeparator" w:id="0">
    <w:p w:rsidR="0063427E" w:rsidRDefault="0063427E" w14:paraId="4B12F8BE" w14:textId="7777777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xmlns:w="http://schemas.openxmlformats.org/wordprocessingml/2006/main" w:name="Symbol">
    <w:panose1 w:val="05050102010706020507"/>
    <w:charset w:val="02"/>
    <w:family w:val="roman"/>
    <w:pitch w:val="variable"/>
    <w:sig w:usb0="00000000" w:usb1="10000000" w:usb2="00000000" w:usb3="00000000" w:csb0="80000000" w:csb1="00000000"/>
  </w:font>
  <w:font xmlns:w="http://schemas.openxmlformats.org/wordprocessingml/2006/main" w:name="Courier New">
    <w:panose1 w:val="02070309020205020404"/>
    <w:charset w:val="00"/>
    <w:family w:val="modern"/>
    <w:pitch w:val="fixed"/>
    <w:sig w:usb0="E0002AFF" w:usb1="C0007843" w:usb2="00000009" w:usb3="00000000" w:csb0="000001FF" w:csb1="00000000"/>
  </w:font>
  <w:font xmlns:w="http://schemas.openxmlformats.org/wordprocessingml/2006/main" w:name="Wingdings">
    <w:panose1 w:val="05000000000000000000"/>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D65CBF" w:rsidRDefault="00250275" w14:paraId="734D71EF" w14:textId="77777777">
    <w:pPr>
      <w:pBdr>
        <w:top w:val="nil"/>
        <w:left w:val="nil"/>
        <w:bottom w:val="nil"/>
        <w:right w:val="nil"/>
        <w:between w:val="nil"/>
      </w:pBdr>
      <w:tabs>
        <w:tab w:val="center" w:pos="4536"/>
        <w:tab w:val="right" w:pos="9072"/>
      </w:tabs>
      <w:spacing w:line="240" w:lineRule="auto"/>
      <w:ind w:left="142"/>
      <w:rPr>
        <w:rFonts w:eastAsia="Times New Roman"/>
        <w:color w:val="000000"/>
        <w:sz w:val="20"/>
        <w:szCs w:val="20"/>
      </w:rPr>
    </w:pPr>
    <w:r>
      <w:rPr>
        <w:rFonts w:eastAsia="Times New Roman"/>
        <w:color w:val="000000"/>
        <w:sz w:val="20"/>
        <w:szCs w:val="20"/>
      </w:rPr>
      <w:fldChar w:fldCharType="begin"/>
    </w:r>
    <w:r>
      <w:rPr>
        <w:rFonts w:eastAsia="Times New Roman"/>
        <w:color w:val="000000"/>
        <w:sz w:val="20"/>
        <w:szCs w:val="20"/>
      </w:rPr>
      <w:instrText>PAGE</w:instrText>
    </w:r>
    <w:r>
      <w:rPr>
        <w:rFonts w:eastAsia="Times New Roman"/>
        <w:color w:val="000000"/>
        <w:sz w:val="20"/>
        <w:szCs w:val="20"/>
      </w:rPr>
      <w:fldChar w:fldCharType="separate"/>
    </w:r>
    <w:r w:rsidR="0005542E">
      <w:rPr>
        <w:rFonts w:eastAsia="Times New Roman"/>
        <w:noProof/>
        <w:color w:val="000000"/>
        <w:sz w:val="20"/>
        <w:szCs w:val="20"/>
      </w:rPr>
      <w:t>2</w:t>
    </w:r>
    <w:r>
      <w:rPr>
        <w:rFonts w:eastAsia="Times New Roman"/>
        <w:color w:val="000000"/>
        <w:sz w:val="20"/>
        <w:szCs w:val="20"/>
      </w:rPr>
      <w:fldChar w:fldCharType="end"/>
    </w:r>
    <w:r>
      <w:rPr>
        <w:rFonts w:eastAsia="Times New Roman"/>
        <w:color w:val="000000"/>
        <w:sz w:val="20"/>
        <w:szCs w:val="20"/>
      </w:rPr>
      <w:t xml:space="preserve"> (</w:t>
    </w:r>
    <w:r>
      <w:rPr>
        <w:rFonts w:eastAsia="Times New Roman"/>
        <w:color w:val="000000"/>
        <w:sz w:val="20"/>
        <w:szCs w:val="20"/>
      </w:rPr>
      <w:fldChar w:fldCharType="begin"/>
    </w:r>
    <w:r>
      <w:rPr>
        <w:rFonts w:eastAsia="Times New Roman"/>
        <w:color w:val="000000"/>
        <w:sz w:val="20"/>
        <w:szCs w:val="20"/>
      </w:rPr>
      <w:instrText>NUMPAGES</w:instrText>
    </w:r>
    <w:r>
      <w:rPr>
        <w:rFonts w:eastAsia="Times New Roman"/>
        <w:color w:val="000000"/>
        <w:sz w:val="20"/>
        <w:szCs w:val="20"/>
      </w:rPr>
      <w:fldChar w:fldCharType="separate"/>
    </w:r>
    <w:r w:rsidR="0005542E">
      <w:rPr>
        <w:rFonts w:eastAsia="Times New Roman"/>
        <w:noProof/>
        <w:color w:val="000000"/>
        <w:sz w:val="20"/>
        <w:szCs w:val="20"/>
      </w:rPr>
      <w:t>3</w:t>
    </w:r>
    <w:r>
      <w:rPr>
        <w:rFonts w:eastAsia="Times New Roman"/>
        <w:color w:val="000000"/>
        <w:sz w:val="20"/>
        <w:szCs w:val="20"/>
      </w:rPr>
      <w:fldChar w:fldCharType="end"/>
    </w:r>
    <w:r>
      <w:rPr>
        <w:rFonts w:eastAsia="Times New Roman"/>
        <w:color w:val="000000"/>
        <w:sz w:val="20"/>
        <w:szCs w:val="20"/>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D65CBF" w:rsidRDefault="00D65CBF" w14:paraId="39FFB2D9" w14:textId="77777777">
    <w:pPr>
      <w:pBdr>
        <w:top w:val="nil"/>
        <w:left w:val="nil"/>
        <w:bottom w:val="nil"/>
        <w:right w:val="nil"/>
        <w:between w:val="nil"/>
      </w:pBdr>
      <w:tabs>
        <w:tab w:val="center" w:pos="4536"/>
        <w:tab w:val="right" w:pos="9072"/>
      </w:tabs>
      <w:spacing w:line="240" w:lineRule="auto"/>
      <w:ind w:left="142"/>
      <w:rPr>
        <w:rFonts w:eastAsia="Times New Roman"/>
        <w:color w:val="000000"/>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63427E" w:rsidRDefault="0063427E" w14:paraId="2B2A996E" w14:textId="77777777">
      <w:pPr>
        <w:spacing w:line="240" w:lineRule="auto"/>
      </w:pPr>
      <w:r>
        <w:separator/>
      </w:r>
    </w:p>
  </w:footnote>
  <w:footnote w:type="continuationSeparator" w:id="0">
    <w:p w:rsidR="0063427E" w:rsidRDefault="0063427E" w14:paraId="4AF8AD40" w14:textId="77777777">
      <w:pPr>
        <w:spacing w:line="240" w:lineRule="auto"/>
      </w:pPr>
      <w:r>
        <w:continuationSeparator/>
      </w:r>
    </w:p>
  </w:footnote>
  <w:footnote w:id="1">
    <w:p w:rsidR="00D65CBF" w:rsidRDefault="00250275" w14:paraId="4EBA40AB" w14:textId="77777777">
      <w:pPr>
        <w:widowControl/>
        <w:pBdr>
          <w:top w:val="nil"/>
          <w:left w:val="nil"/>
          <w:bottom w:val="nil"/>
          <w:right w:val="nil"/>
          <w:between w:val="nil"/>
        </w:pBdr>
        <w:spacing w:line="240" w:lineRule="auto"/>
        <w:jc w:val="left"/>
        <w:rPr>
          <w:rFonts w:eastAsia="Times New Roman"/>
          <w:color w:val="000000"/>
          <w:sz w:val="20"/>
          <w:szCs w:val="20"/>
        </w:rPr>
      </w:pPr>
      <w:r>
        <w:rPr>
          <w:rStyle w:val="FootnoteReference"/>
        </w:rPr>
        <w:footnoteRef/>
      </w:r>
      <w:r>
        <w:rPr>
          <w:rFonts w:eastAsia="Times New Roman"/>
          <w:color w:val="000000"/>
          <w:sz w:val="20"/>
          <w:szCs w:val="20"/>
        </w:rPr>
        <w:t xml:space="preserve"> Näidatakse perioodi algus- ja lõppkuupäev.</w:t>
      </w:r>
    </w:p>
  </w:footnote>
  <w:footnote w:id="12161">
    <w:p w:rsidR="7BD7E4F0" w:rsidP="7BD7E4F0" w:rsidRDefault="7BD7E4F0" w14:paraId="6DFA2971">
      <w:pPr>
        <w:widowControl w:val="1"/>
        <w:pBdr>
          <w:top w:val="nil" w:color="FF000000" w:sz="0" w:space="0"/>
          <w:left w:val="nil" w:color="FF000000" w:sz="0" w:space="0"/>
          <w:bottom w:val="nil" w:color="FF000000" w:sz="0" w:space="0"/>
          <w:right w:val="nil" w:color="FF000000" w:sz="0" w:space="0"/>
          <w:between w:val="nil" w:color="FF000000" w:sz="0" w:space="0"/>
        </w:pBdr>
        <w:spacing w:line="240" w:lineRule="auto"/>
        <w:jc w:val="left"/>
        <w:rPr>
          <w:rFonts w:eastAsia="Times New Roman"/>
          <w:color w:val="000000" w:themeColor="text1" w:themeTint="FF" w:themeShade="FF"/>
          <w:sz w:val="20"/>
          <w:szCs w:val="20"/>
        </w:rPr>
      </w:pPr>
      <w:r w:rsidRPr="7BD7E4F0">
        <w:rPr>
          <w:rStyle w:val="FootnoteReference"/>
        </w:rPr>
        <w:footnoteRef/>
      </w:r>
      <w:r w:rsidRPr="7BD7E4F0" w:rsidR="7BD7E4F0">
        <w:rPr>
          <w:rFonts w:eastAsia="Times New Roman"/>
          <w:color w:val="000000" w:themeColor="text1" w:themeTint="FF" w:themeShade="FF"/>
          <w:sz w:val="20"/>
          <w:szCs w:val="20"/>
        </w:rPr>
        <w:t xml:space="preserve"> Näitaja nimetus on sätestatud </w:t>
      </w:r>
      <w:r w:rsidRPr="7BD7E4F0" w:rsidR="7BD7E4F0">
        <w:rPr>
          <w:rFonts w:eastAsia="Times New Roman"/>
          <w:color w:val="000000" w:themeColor="text1" w:themeTint="FF" w:themeShade="FF"/>
          <w:sz w:val="20"/>
          <w:szCs w:val="20"/>
        </w:rPr>
        <w:t>TAT-is</w:t>
      </w:r>
      <w:r w:rsidRPr="7BD7E4F0" w:rsidR="7BD7E4F0">
        <w:rPr>
          <w:rFonts w:eastAsia="Times New Roman"/>
          <w:color w:val="000000" w:themeColor="text1" w:themeTint="FF" w:themeShade="FF"/>
          <w:sz w:val="20"/>
          <w:szCs w:val="20"/>
        </w:rPr>
        <w:t>.</w:t>
      </w:r>
    </w:p>
  </w:footnote>
  <w:footnote w:id="4744">
    <w:p w:rsidR="7BD7E4F0" w:rsidP="7BD7E4F0" w:rsidRDefault="7BD7E4F0" w14:paraId="272007D0">
      <w:pPr>
        <w:widowControl w:val="1"/>
        <w:pBdr>
          <w:top w:val="nil" w:color="FF000000" w:sz="0" w:space="0"/>
          <w:left w:val="nil" w:color="FF000000" w:sz="0" w:space="0"/>
          <w:bottom w:val="nil" w:color="FF000000" w:sz="0" w:space="0"/>
          <w:right w:val="nil" w:color="FF000000" w:sz="0" w:space="0"/>
          <w:between w:val="nil" w:color="FF000000" w:sz="0" w:space="0"/>
        </w:pBdr>
        <w:spacing w:line="240" w:lineRule="auto"/>
        <w:jc w:val="left"/>
        <w:rPr>
          <w:rFonts w:eastAsia="Times New Roman"/>
          <w:color w:val="000000" w:themeColor="text1" w:themeTint="FF" w:themeShade="FF"/>
          <w:sz w:val="20"/>
          <w:szCs w:val="20"/>
        </w:rPr>
      </w:pPr>
      <w:r w:rsidRPr="7BD7E4F0">
        <w:rPr>
          <w:rStyle w:val="FootnoteReference"/>
        </w:rPr>
        <w:footnoteRef/>
      </w:r>
      <w:r w:rsidRPr="7BD7E4F0" w:rsidR="7BD7E4F0">
        <w:rPr>
          <w:rFonts w:eastAsia="Times New Roman"/>
          <w:color w:val="000000" w:themeColor="text1" w:themeTint="FF" w:themeShade="FF"/>
          <w:sz w:val="20"/>
          <w:szCs w:val="20"/>
        </w:rPr>
        <w:t xml:space="preserve"> Väljundid on alategevuste konkreetsed, mõõdetavad tulemid (nt koolituste arv, koolitatud inimeste arv, analüüs, veebileht jne)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D65CBF" w:rsidRDefault="00D65CBF" w14:paraId="0D36BCE2" w14:textId="77777777">
    <w:pPr>
      <w:pBdr>
        <w:top w:val="nil"/>
        <w:left w:val="nil"/>
        <w:bottom w:val="nil"/>
        <w:right w:val="nil"/>
        <w:between w:val="nil"/>
      </w:pBdr>
      <w:tabs>
        <w:tab w:val="center" w:pos="4536"/>
        <w:tab w:val="right" w:pos="9072"/>
      </w:tabs>
      <w:spacing w:line="240" w:lineRule="auto"/>
      <w:ind w:left="142"/>
      <w:rPr>
        <w:rFonts w:eastAsia="Times New Roman"/>
        <w:color w:val="000000"/>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xmlns:w="http://schemas.openxmlformats.org/wordprocessingml/2006/main" w:abstractNumId="36">
    <w:nsid w:val="71a27367"/>
    <w:multiLevelType xmlns:w="http://schemas.openxmlformats.org/wordprocessingml/2006/main" w:val="hybridMultilevel"/>
    <w:lvl xmlns:w="http://schemas.openxmlformats.org/wordprocessingml/2006/main" w:ilvl="0">
      <w:start w:val="2026"/>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35">
    <w:nsid w:val="4566d2b8"/>
    <w:multiLevelType xmlns:w="http://schemas.openxmlformats.org/wordprocessingml/2006/main" w:val="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decimal"/>
      <w:lvlText w:val="%1.%2."/>
      <w:lvlJc w:val="left"/>
      <w:pPr>
        <w:ind w:left="1440" w:hanging="360"/>
      </w:pPr>
    </w:lvl>
    <w:lvl xmlns:w="http://schemas.openxmlformats.org/wordprocessingml/2006/main" w:ilvl="2">
      <w:start w:val="1"/>
      <w:numFmt w:val="decimal"/>
      <w:lvlText w:val="%1.%2.%3."/>
      <w:lvlJc w:val="left"/>
      <w:pPr>
        <w:ind w:left="2160" w:hanging="180"/>
      </w:pPr>
    </w:lvl>
    <w:lvl xmlns:w="http://schemas.openxmlformats.org/wordprocessingml/2006/main" w:ilvl="3">
      <w:start w:val="1"/>
      <w:numFmt w:val="decimal"/>
      <w:lvlText w:val="%1.%2.%3.%4."/>
      <w:lvlJc w:val="left"/>
      <w:pPr>
        <w:ind w:left="2880" w:hanging="360"/>
      </w:pPr>
    </w:lvl>
    <w:lvl xmlns:w="http://schemas.openxmlformats.org/wordprocessingml/2006/main" w:ilvl="4">
      <w:start w:val="1"/>
      <w:numFmt w:val="decimal"/>
      <w:lvlText w:val="%1.%2.%3.%4.%5."/>
      <w:lvlJc w:val="left"/>
      <w:pPr>
        <w:ind w:left="3600" w:hanging="360"/>
      </w:pPr>
    </w:lvl>
    <w:lvl xmlns:w="http://schemas.openxmlformats.org/wordprocessingml/2006/main" w:ilvl="5">
      <w:start w:val="1"/>
      <w:numFmt w:val="decimal"/>
      <w:lvlText w:val="%1.%2.%3.%4.%5.%6."/>
      <w:lvlJc w:val="left"/>
      <w:pPr>
        <w:ind w:left="4320" w:hanging="180"/>
      </w:pPr>
    </w:lvl>
    <w:lvl xmlns:w="http://schemas.openxmlformats.org/wordprocessingml/2006/main" w:ilvl="6">
      <w:start w:val="1"/>
      <w:numFmt w:val="decimal"/>
      <w:lvlText w:val="%1.%2.%3.%4.%5.%6.%7."/>
      <w:lvlJc w:val="left"/>
      <w:pPr>
        <w:ind w:left="5040" w:hanging="360"/>
      </w:pPr>
    </w:lvl>
    <w:lvl xmlns:w="http://schemas.openxmlformats.org/wordprocessingml/2006/main" w:ilvl="7">
      <w:start w:val="1"/>
      <w:numFmt w:val="decimal"/>
      <w:lvlText w:val="%1.%2.%3.%4.%5.%6.%7.%8."/>
      <w:lvlJc w:val="left"/>
      <w:pPr>
        <w:ind w:left="5760" w:hanging="360"/>
      </w:pPr>
    </w:lvl>
    <w:lvl xmlns:w="http://schemas.openxmlformats.org/wordprocessingml/2006/main" w:ilvl="8">
      <w:start w:val="1"/>
      <w:numFmt w:val="decimal"/>
      <w:lvlText w:val="%1.%2.%3.%4.%5.%6.%7.%8.%9."/>
      <w:lvlJc w:val="left"/>
      <w:pPr>
        <w:ind w:left="6480" w:hanging="180"/>
      </w:pPr>
    </w:lvl>
  </w:abstractNum>
  <w:abstractNum xmlns:w="http://schemas.openxmlformats.org/wordprocessingml/2006/main" w:abstractNumId="34">
    <w:nsid w:val="12e5a192"/>
    <w:multiLevelType xmlns:w="http://schemas.openxmlformats.org/wordprocessingml/2006/main" w:val="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decimal"/>
      <w:lvlText w:val="%1.%2."/>
      <w:lvlJc w:val="left"/>
      <w:pPr>
        <w:ind w:left="1440" w:hanging="360"/>
      </w:pPr>
    </w:lvl>
    <w:lvl xmlns:w="http://schemas.openxmlformats.org/wordprocessingml/2006/main" w:ilvl="2">
      <w:start w:val="1"/>
      <w:numFmt w:val="decimal"/>
      <w:lvlText w:val="%1.%2.%3."/>
      <w:lvlJc w:val="left"/>
      <w:pPr>
        <w:ind w:left="2160" w:hanging="180"/>
      </w:pPr>
    </w:lvl>
    <w:lvl xmlns:w="http://schemas.openxmlformats.org/wordprocessingml/2006/main" w:ilvl="3">
      <w:start w:val="1"/>
      <w:numFmt w:val="decimal"/>
      <w:lvlText w:val="%1.%2.%3.%4."/>
      <w:lvlJc w:val="left"/>
      <w:pPr>
        <w:ind w:left="2880" w:hanging="360"/>
      </w:pPr>
    </w:lvl>
    <w:lvl xmlns:w="http://schemas.openxmlformats.org/wordprocessingml/2006/main" w:ilvl="4">
      <w:start w:val="1"/>
      <w:numFmt w:val="decimal"/>
      <w:lvlText w:val="%1.%2.%3.%4.%5."/>
      <w:lvlJc w:val="left"/>
      <w:pPr>
        <w:ind w:left="3600" w:hanging="360"/>
      </w:pPr>
    </w:lvl>
    <w:lvl xmlns:w="http://schemas.openxmlformats.org/wordprocessingml/2006/main" w:ilvl="5">
      <w:start w:val="1"/>
      <w:numFmt w:val="decimal"/>
      <w:lvlText w:val="%1.%2.%3.%4.%5.%6."/>
      <w:lvlJc w:val="left"/>
      <w:pPr>
        <w:ind w:left="4320" w:hanging="180"/>
      </w:pPr>
    </w:lvl>
    <w:lvl xmlns:w="http://schemas.openxmlformats.org/wordprocessingml/2006/main" w:ilvl="6">
      <w:start w:val="1"/>
      <w:numFmt w:val="decimal"/>
      <w:lvlText w:val="%1.%2.%3.%4.%5.%6.%7."/>
      <w:lvlJc w:val="left"/>
      <w:pPr>
        <w:ind w:left="5040" w:hanging="360"/>
      </w:pPr>
    </w:lvl>
    <w:lvl xmlns:w="http://schemas.openxmlformats.org/wordprocessingml/2006/main" w:ilvl="7">
      <w:start w:val="1"/>
      <w:numFmt w:val="decimal"/>
      <w:lvlText w:val="%1.%2.%3.%4.%5.%6.%7.%8."/>
      <w:lvlJc w:val="left"/>
      <w:pPr>
        <w:ind w:left="5760" w:hanging="360"/>
      </w:pPr>
    </w:lvl>
    <w:lvl xmlns:w="http://schemas.openxmlformats.org/wordprocessingml/2006/main" w:ilvl="8">
      <w:start w:val="1"/>
      <w:numFmt w:val="decimal"/>
      <w:lvlText w:val="%1.%2.%3.%4.%5.%6.%7.%8.%9."/>
      <w:lvlJc w:val="left"/>
      <w:pPr>
        <w:ind w:left="6480" w:hanging="180"/>
      </w:pPr>
    </w:lvl>
  </w:abstractNum>
  <w:abstractNum xmlns:w="http://schemas.openxmlformats.org/wordprocessingml/2006/main" w:abstractNumId="33">
    <w:nsid w:val="1fa3e0ca"/>
    <w:multiLevelType xmlns:w="http://schemas.openxmlformats.org/wordprocessingml/2006/main" w:val="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decimal"/>
      <w:lvlText w:val="%1.%2."/>
      <w:lvlJc w:val="left"/>
      <w:pPr>
        <w:ind w:left="1440" w:hanging="360"/>
      </w:pPr>
    </w:lvl>
    <w:lvl xmlns:w="http://schemas.openxmlformats.org/wordprocessingml/2006/main" w:ilvl="2">
      <w:start w:val="1"/>
      <w:numFmt w:val="decimal"/>
      <w:lvlText w:val="%1.%2.%3."/>
      <w:lvlJc w:val="left"/>
      <w:pPr>
        <w:ind w:left="2160" w:hanging="180"/>
      </w:pPr>
    </w:lvl>
    <w:lvl xmlns:w="http://schemas.openxmlformats.org/wordprocessingml/2006/main" w:ilvl="3">
      <w:start w:val="1"/>
      <w:numFmt w:val="decimal"/>
      <w:lvlText w:val="%1.%2.%3.%4."/>
      <w:lvlJc w:val="left"/>
      <w:pPr>
        <w:ind w:left="2880" w:hanging="360"/>
      </w:pPr>
    </w:lvl>
    <w:lvl xmlns:w="http://schemas.openxmlformats.org/wordprocessingml/2006/main" w:ilvl="4">
      <w:start w:val="1"/>
      <w:numFmt w:val="decimal"/>
      <w:lvlText w:val="%1.%2.%3.%4.%5."/>
      <w:lvlJc w:val="left"/>
      <w:pPr>
        <w:ind w:left="3600" w:hanging="360"/>
      </w:pPr>
    </w:lvl>
    <w:lvl xmlns:w="http://schemas.openxmlformats.org/wordprocessingml/2006/main" w:ilvl="5">
      <w:start w:val="1"/>
      <w:numFmt w:val="decimal"/>
      <w:lvlText w:val="%1.%2.%3.%4.%5.%6."/>
      <w:lvlJc w:val="left"/>
      <w:pPr>
        <w:ind w:left="4320" w:hanging="180"/>
      </w:pPr>
    </w:lvl>
    <w:lvl xmlns:w="http://schemas.openxmlformats.org/wordprocessingml/2006/main" w:ilvl="6">
      <w:start w:val="1"/>
      <w:numFmt w:val="decimal"/>
      <w:lvlText w:val="%1.%2.%3.%4.%5.%6.%7."/>
      <w:lvlJc w:val="left"/>
      <w:pPr>
        <w:ind w:left="5040" w:hanging="360"/>
      </w:pPr>
    </w:lvl>
    <w:lvl xmlns:w="http://schemas.openxmlformats.org/wordprocessingml/2006/main" w:ilvl="7">
      <w:start w:val="1"/>
      <w:numFmt w:val="decimal"/>
      <w:lvlText w:val="%1.%2.%3.%4.%5.%6.%7.%8."/>
      <w:lvlJc w:val="left"/>
      <w:pPr>
        <w:ind w:left="5760" w:hanging="360"/>
      </w:pPr>
    </w:lvl>
    <w:lvl xmlns:w="http://schemas.openxmlformats.org/wordprocessingml/2006/main" w:ilvl="8">
      <w:start w:val="1"/>
      <w:numFmt w:val="decimal"/>
      <w:lvlText w:val="%1.%2.%3.%4.%5.%6.%7.%8.%9."/>
      <w:lvlJc w:val="left"/>
      <w:pPr>
        <w:ind w:left="6480" w:hanging="180"/>
      </w:pPr>
    </w:lvl>
  </w:abstractNum>
  <w:abstractNum xmlns:w="http://schemas.openxmlformats.org/wordprocessingml/2006/main" w:abstractNumId="32">
    <w:nsid w:val="5b235398"/>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31">
    <w:nsid w:val="3459b73e"/>
    <w:multiLevelType xmlns:w="http://schemas.openxmlformats.org/wordprocessingml/2006/main" w:val="hybridMultilevel"/>
    <w:lvl xmlns:w="http://schemas.openxmlformats.org/wordprocessingml/2006/main" w:ilvl="0">
      <w:start w:val="2027"/>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30">
    <w:nsid w:val="63e8b42b"/>
    <w:multiLevelType xmlns:w="http://schemas.openxmlformats.org/wordprocessingml/2006/main" w:val="hybridMultilevel"/>
    <w:lvl xmlns:w="http://schemas.openxmlformats.org/wordprocessingml/2006/main" w:ilvl="0">
      <w:start w:val="2026"/>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29">
    <w:nsid w:val="15d2d32a"/>
    <w:multiLevelType xmlns:w="http://schemas.openxmlformats.org/wordprocessingml/2006/main" w:val="hybridMultilevel"/>
    <w:lvl xmlns:w="http://schemas.openxmlformats.org/wordprocessingml/2006/main" w:ilvl="0">
      <w:start w:val="2026"/>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28">
    <w:nsid w:val="56454e2d"/>
    <w:multiLevelType xmlns:w="http://schemas.openxmlformats.org/wordprocessingml/2006/main" w:val="hybridMultilevel"/>
    <w:lvl xmlns:w="http://schemas.openxmlformats.org/wordprocessingml/2006/main" w:ilvl="0">
      <w:start w:val="2026"/>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27">
    <w:nsid w:val="561b1f21"/>
    <w:multiLevelType xmlns:w="http://schemas.openxmlformats.org/wordprocessingml/2006/main" w:val="hybridMultilevel"/>
    <w:lvl xmlns:w="http://schemas.openxmlformats.org/wordprocessingml/2006/main" w:ilvl="0">
      <w:start w:val="2025"/>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26">
    <w:nsid w:val="4d3d4c8e"/>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25">
    <w:nsid w:val="268461eb"/>
    <w:multiLevelType xmlns:w="http://schemas.openxmlformats.org/wordprocessingml/2006/main" w:val="hybridMultilevel"/>
    <w:lvl xmlns:w="http://schemas.openxmlformats.org/wordprocessingml/2006/main" w:ilvl="0">
      <w:start w:val="2026"/>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24">
    <w:nsid w:val="7b593cab"/>
    <w:multiLevelType xmlns:w="http://schemas.openxmlformats.org/wordprocessingml/2006/main" w:val="hybridMultilevel"/>
    <w:lvl xmlns:w="http://schemas.openxmlformats.org/wordprocessingml/2006/main" w:ilvl="0">
      <w:start w:val="2026"/>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23">
    <w:nsid w:val="43052255"/>
    <w:multiLevelType xmlns:w="http://schemas.openxmlformats.org/wordprocessingml/2006/main" w:val="hybridMultilevel"/>
    <w:lvl xmlns:w="http://schemas.openxmlformats.org/wordprocessingml/2006/main" w:ilvl="0">
      <w:start w:val="2026"/>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w:abstractNumId="0" w15:restartNumberingAfterBreak="0">
    <w:nsid w:val="05D26D07"/>
    <w:multiLevelType w:val="multilevel"/>
    <w:tmpl w:val="003C51EA"/>
    <w:lvl w:ilvl="0">
      <w:start w:val="2"/>
      <w:numFmt w:val="decimal"/>
      <w:lvlText w:val="%1."/>
      <w:lvlJc w:val="left"/>
      <w:pPr>
        <w:ind w:left="612" w:hanging="612"/>
      </w:pPr>
      <w:rPr>
        <w:rFonts w:hint="default"/>
        <w:color w:val="000000" w:themeColor="text1"/>
      </w:rPr>
    </w:lvl>
    <w:lvl w:ilvl="1">
      <w:start w:val="1"/>
      <w:numFmt w:val="decimal"/>
      <w:lvlText w:val="%1.%2."/>
      <w:lvlJc w:val="left"/>
      <w:pPr>
        <w:ind w:left="720" w:hanging="720"/>
      </w:pPr>
      <w:rPr>
        <w:rFonts w:hint="default"/>
        <w:color w:val="000000" w:themeColor="text1"/>
      </w:rPr>
    </w:lvl>
    <w:lvl w:ilvl="2">
      <w:start w:val="1"/>
      <w:numFmt w:val="decimal"/>
      <w:lvlText w:val="%1.%2.%3."/>
      <w:lvlJc w:val="left"/>
      <w:pPr>
        <w:ind w:left="720" w:hanging="720"/>
      </w:pPr>
      <w:rPr>
        <w:rFonts w:hint="default"/>
        <w:color w:val="000000" w:themeColor="text1"/>
      </w:rPr>
    </w:lvl>
    <w:lvl w:ilvl="3">
      <w:start w:val="1"/>
      <w:numFmt w:val="decimal"/>
      <w:lvlText w:val="%1.%2.%3.%4."/>
      <w:lvlJc w:val="left"/>
      <w:pPr>
        <w:ind w:left="1080" w:hanging="1080"/>
      </w:pPr>
      <w:rPr>
        <w:rFonts w:hint="default"/>
        <w:color w:val="000000" w:themeColor="text1"/>
      </w:rPr>
    </w:lvl>
    <w:lvl w:ilvl="4">
      <w:start w:val="1"/>
      <w:numFmt w:val="decimal"/>
      <w:lvlText w:val="%1.%2.%3.%4.%5."/>
      <w:lvlJc w:val="left"/>
      <w:pPr>
        <w:ind w:left="1080" w:hanging="1080"/>
      </w:pPr>
      <w:rPr>
        <w:rFonts w:hint="default"/>
        <w:color w:val="000000" w:themeColor="text1"/>
      </w:rPr>
    </w:lvl>
    <w:lvl w:ilvl="5">
      <w:start w:val="1"/>
      <w:numFmt w:val="decimal"/>
      <w:lvlText w:val="%1.%2.%3.%4.%5.%6."/>
      <w:lvlJc w:val="left"/>
      <w:pPr>
        <w:ind w:left="1440" w:hanging="1440"/>
      </w:pPr>
      <w:rPr>
        <w:rFonts w:hint="default"/>
        <w:color w:val="000000" w:themeColor="text1"/>
      </w:rPr>
    </w:lvl>
    <w:lvl w:ilvl="6">
      <w:start w:val="1"/>
      <w:numFmt w:val="decimal"/>
      <w:lvlText w:val="%1.%2.%3.%4.%5.%6.%7."/>
      <w:lvlJc w:val="left"/>
      <w:pPr>
        <w:ind w:left="1440" w:hanging="1440"/>
      </w:pPr>
      <w:rPr>
        <w:rFonts w:hint="default"/>
        <w:color w:val="000000" w:themeColor="text1"/>
      </w:rPr>
    </w:lvl>
    <w:lvl w:ilvl="7">
      <w:start w:val="1"/>
      <w:numFmt w:val="decimal"/>
      <w:lvlText w:val="%1.%2.%3.%4.%5.%6.%7.%8."/>
      <w:lvlJc w:val="left"/>
      <w:pPr>
        <w:ind w:left="1800" w:hanging="1800"/>
      </w:pPr>
      <w:rPr>
        <w:rFonts w:hint="default"/>
        <w:color w:val="000000" w:themeColor="text1"/>
      </w:rPr>
    </w:lvl>
    <w:lvl w:ilvl="8">
      <w:start w:val="1"/>
      <w:numFmt w:val="decimal"/>
      <w:lvlText w:val="%1.%2.%3.%4.%5.%6.%7.%8.%9."/>
      <w:lvlJc w:val="left"/>
      <w:pPr>
        <w:ind w:left="2160" w:hanging="2160"/>
      </w:pPr>
      <w:rPr>
        <w:rFonts w:hint="default"/>
        <w:color w:val="000000" w:themeColor="text1"/>
      </w:rPr>
    </w:lvl>
  </w:abstractNum>
  <w:abstractNum w:abstractNumId="1" w15:restartNumberingAfterBreak="0">
    <w:nsid w:val="1092669D"/>
    <w:multiLevelType w:val="multilevel"/>
    <w:tmpl w:val="9F622032"/>
    <w:lvl w:ilvl="0">
      <w:start w:val="2"/>
      <w:numFmt w:val="decimal"/>
      <w:lvlText w:val="%1."/>
      <w:lvlJc w:val="left"/>
      <w:pPr>
        <w:ind w:left="612" w:hanging="612"/>
      </w:pPr>
      <w:rPr>
        <w:rFonts w:hint="default"/>
        <w:color w:val="000000" w:themeColor="text1"/>
      </w:rPr>
    </w:lvl>
    <w:lvl w:ilvl="1">
      <w:start w:val="1"/>
      <w:numFmt w:val="decimal"/>
      <w:lvlText w:val="%1.%2."/>
      <w:lvlJc w:val="left"/>
      <w:pPr>
        <w:ind w:left="720" w:hanging="720"/>
      </w:pPr>
      <w:rPr>
        <w:rFonts w:hint="default"/>
        <w:color w:val="000000" w:themeColor="text1"/>
      </w:rPr>
    </w:lvl>
    <w:lvl w:ilvl="2">
      <w:start w:val="1"/>
      <w:numFmt w:val="decimal"/>
      <w:lvlText w:val="%1.%2.%3."/>
      <w:lvlJc w:val="left"/>
      <w:pPr>
        <w:ind w:left="1570" w:hanging="720"/>
      </w:pPr>
      <w:rPr>
        <w:rFonts w:hint="default"/>
        <w:color w:val="000000" w:themeColor="text1"/>
      </w:rPr>
    </w:lvl>
    <w:lvl w:ilvl="3">
      <w:start w:val="1"/>
      <w:numFmt w:val="decimal"/>
      <w:lvlText w:val="%1.%2.%3.%4."/>
      <w:lvlJc w:val="left"/>
      <w:pPr>
        <w:ind w:left="1080" w:hanging="1080"/>
      </w:pPr>
      <w:rPr>
        <w:rFonts w:hint="default"/>
        <w:color w:val="000000" w:themeColor="text1"/>
      </w:rPr>
    </w:lvl>
    <w:lvl w:ilvl="4">
      <w:start w:val="1"/>
      <w:numFmt w:val="decimal"/>
      <w:lvlText w:val="%1.%2.%3.%4.%5."/>
      <w:lvlJc w:val="left"/>
      <w:pPr>
        <w:ind w:left="1080" w:hanging="1080"/>
      </w:pPr>
      <w:rPr>
        <w:rFonts w:hint="default"/>
        <w:color w:val="000000" w:themeColor="text1"/>
      </w:rPr>
    </w:lvl>
    <w:lvl w:ilvl="5">
      <w:start w:val="1"/>
      <w:numFmt w:val="decimal"/>
      <w:lvlText w:val="%1.%2.%3.%4.%5.%6."/>
      <w:lvlJc w:val="left"/>
      <w:pPr>
        <w:ind w:left="1440" w:hanging="1440"/>
      </w:pPr>
      <w:rPr>
        <w:rFonts w:hint="default"/>
        <w:color w:val="000000" w:themeColor="text1"/>
      </w:rPr>
    </w:lvl>
    <w:lvl w:ilvl="6">
      <w:start w:val="1"/>
      <w:numFmt w:val="decimal"/>
      <w:lvlText w:val="%1.%2.%3.%4.%5.%6.%7."/>
      <w:lvlJc w:val="left"/>
      <w:pPr>
        <w:ind w:left="1440" w:hanging="1440"/>
      </w:pPr>
      <w:rPr>
        <w:rFonts w:hint="default"/>
        <w:color w:val="000000" w:themeColor="text1"/>
      </w:rPr>
    </w:lvl>
    <w:lvl w:ilvl="7">
      <w:start w:val="1"/>
      <w:numFmt w:val="decimal"/>
      <w:lvlText w:val="%1.%2.%3.%4.%5.%6.%7.%8."/>
      <w:lvlJc w:val="left"/>
      <w:pPr>
        <w:ind w:left="1800" w:hanging="1800"/>
      </w:pPr>
      <w:rPr>
        <w:rFonts w:hint="default"/>
        <w:color w:val="000000" w:themeColor="text1"/>
      </w:rPr>
    </w:lvl>
    <w:lvl w:ilvl="8">
      <w:start w:val="1"/>
      <w:numFmt w:val="decimal"/>
      <w:lvlText w:val="%1.%2.%3.%4.%5.%6.%7.%8.%9."/>
      <w:lvlJc w:val="left"/>
      <w:pPr>
        <w:ind w:left="2160" w:hanging="2160"/>
      </w:pPr>
      <w:rPr>
        <w:rFonts w:hint="default"/>
        <w:color w:val="000000" w:themeColor="text1"/>
      </w:rPr>
    </w:lvl>
  </w:abstractNum>
  <w:abstractNum w:abstractNumId="2" w15:restartNumberingAfterBreak="0">
    <w:nsid w:val="11D13E6F"/>
    <w:multiLevelType w:val="multilevel"/>
    <w:tmpl w:val="E2CE94CA"/>
    <w:lvl w:ilvl="0">
      <w:start w:val="202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2091EE2"/>
    <w:multiLevelType w:val="multilevel"/>
    <w:tmpl w:val="97EE1F5C"/>
    <w:lvl w:ilvl="0">
      <w:start w:val="1"/>
      <w:numFmt w:val="decimal"/>
      <w:lvlText w:val="%1."/>
      <w:lvlJc w:val="left"/>
      <w:pPr>
        <w:tabs>
          <w:tab w:val="num" w:pos="720"/>
        </w:tabs>
        <w:ind w:left="720" w:hanging="360"/>
      </w:pPr>
      <w:rPr>
        <w:rFonts w:hint="default" w:cs="Times New Roman"/>
        <w:b/>
        <w:bCs/>
        <w:i w:val="0"/>
        <w:color w:val="auto"/>
        <w:sz w:val="24"/>
      </w:rPr>
    </w:lvl>
    <w:lvl w:ilvl="1">
      <w:start w:val="1"/>
      <w:numFmt w:val="decimal"/>
      <w:isLgl/>
      <w:lvlText w:val="%1.%2."/>
      <w:lvlJc w:val="left"/>
      <w:pPr>
        <w:tabs>
          <w:tab w:val="num" w:pos="720"/>
        </w:tabs>
        <w:ind w:left="720" w:hanging="360"/>
      </w:pPr>
      <w:rPr>
        <w:rFonts w:hint="default" w:ascii="Times New Roman" w:hAnsi="Times New Roman" w:cs="Times New Roman"/>
        <w:b/>
        <w:bCs w:val="0"/>
        <w:i w:val="0"/>
        <w:color w:val="auto"/>
        <w:sz w:val="24"/>
        <w:szCs w:val="24"/>
      </w:rPr>
    </w:lvl>
    <w:lvl w:ilvl="2">
      <w:start w:val="1"/>
      <w:numFmt w:val="decimal"/>
      <w:isLgl/>
      <w:lvlText w:val="%1.%2.%3"/>
      <w:lvlJc w:val="left"/>
      <w:pPr>
        <w:tabs>
          <w:tab w:val="num" w:pos="1080"/>
        </w:tabs>
        <w:ind w:left="1080" w:hanging="720"/>
      </w:pPr>
      <w:rPr>
        <w:rFonts w:hint="default" w:cs="Times New Roman"/>
        <w:b w:val="0"/>
        <w:i w:val="0"/>
      </w:rPr>
    </w:lvl>
    <w:lvl w:ilvl="3">
      <w:start w:val="1"/>
      <w:numFmt w:val="decimal"/>
      <w:isLgl/>
      <w:lvlText w:val="%1.%2.%3.%4"/>
      <w:lvlJc w:val="left"/>
      <w:pPr>
        <w:tabs>
          <w:tab w:val="num" w:pos="1080"/>
        </w:tabs>
        <w:ind w:left="1080" w:hanging="720"/>
      </w:pPr>
      <w:rPr>
        <w:rFonts w:hint="default" w:cs="Times New Roman"/>
      </w:rPr>
    </w:lvl>
    <w:lvl w:ilvl="4">
      <w:start w:val="1"/>
      <w:numFmt w:val="decimal"/>
      <w:isLgl/>
      <w:lvlText w:val="%1.%2.%3.%4.%5"/>
      <w:lvlJc w:val="left"/>
      <w:pPr>
        <w:tabs>
          <w:tab w:val="num" w:pos="1440"/>
        </w:tabs>
        <w:ind w:left="1440" w:hanging="1080"/>
      </w:pPr>
      <w:rPr>
        <w:rFonts w:hint="default" w:cs="Times New Roman"/>
      </w:rPr>
    </w:lvl>
    <w:lvl w:ilvl="5">
      <w:start w:val="1"/>
      <w:numFmt w:val="decimal"/>
      <w:isLgl/>
      <w:lvlText w:val="%1.%2.%3.%4.%5.%6"/>
      <w:lvlJc w:val="left"/>
      <w:pPr>
        <w:tabs>
          <w:tab w:val="num" w:pos="1440"/>
        </w:tabs>
        <w:ind w:left="1440" w:hanging="1080"/>
      </w:pPr>
      <w:rPr>
        <w:rFonts w:hint="default" w:cs="Times New Roman"/>
      </w:rPr>
    </w:lvl>
    <w:lvl w:ilvl="6">
      <w:start w:val="1"/>
      <w:numFmt w:val="decimal"/>
      <w:isLgl/>
      <w:lvlText w:val="%1.%2.%3.%4.%5.%6.%7"/>
      <w:lvlJc w:val="left"/>
      <w:pPr>
        <w:tabs>
          <w:tab w:val="num" w:pos="1800"/>
        </w:tabs>
        <w:ind w:left="1800" w:hanging="1440"/>
      </w:pPr>
      <w:rPr>
        <w:rFonts w:hint="default" w:cs="Times New Roman"/>
      </w:rPr>
    </w:lvl>
    <w:lvl w:ilvl="7">
      <w:start w:val="1"/>
      <w:numFmt w:val="decimal"/>
      <w:isLgl/>
      <w:lvlText w:val="%1.%2.%3.%4.%5.%6.%7.%8"/>
      <w:lvlJc w:val="left"/>
      <w:pPr>
        <w:tabs>
          <w:tab w:val="num" w:pos="1800"/>
        </w:tabs>
        <w:ind w:left="1800" w:hanging="1440"/>
      </w:pPr>
      <w:rPr>
        <w:rFonts w:hint="default" w:cs="Times New Roman"/>
      </w:rPr>
    </w:lvl>
    <w:lvl w:ilvl="8">
      <w:start w:val="1"/>
      <w:numFmt w:val="decimal"/>
      <w:isLgl/>
      <w:lvlText w:val="%1.%2.%3.%4.%5.%6.%7.%8.%9"/>
      <w:lvlJc w:val="left"/>
      <w:pPr>
        <w:tabs>
          <w:tab w:val="num" w:pos="2160"/>
        </w:tabs>
        <w:ind w:left="2160" w:hanging="1800"/>
      </w:pPr>
      <w:rPr>
        <w:rFonts w:hint="default" w:cs="Times New Roman"/>
      </w:rPr>
    </w:lvl>
  </w:abstractNum>
  <w:abstractNum w:abstractNumId="4" w15:restartNumberingAfterBreak="0">
    <w:nsid w:val="13BF46B4"/>
    <w:multiLevelType w:val="multilevel"/>
    <w:tmpl w:val="4B86CF60"/>
    <w:lvl w:ilvl="0">
      <w:start w:val="1"/>
      <w:numFmt w:val="decimal"/>
      <w:lvlText w:val="%1."/>
      <w:lvlJc w:val="left"/>
      <w:pPr>
        <w:ind w:left="540" w:hanging="540"/>
      </w:pPr>
      <w:rPr>
        <w:rFonts w:hint="default"/>
        <w:color w:val="000000" w:themeColor="text1"/>
      </w:rPr>
    </w:lvl>
    <w:lvl w:ilvl="1">
      <w:start w:val="1"/>
      <w:numFmt w:val="decimal"/>
      <w:lvlText w:val="%1.%2."/>
      <w:lvlJc w:val="left"/>
      <w:pPr>
        <w:ind w:left="540" w:hanging="540"/>
      </w:pPr>
      <w:rPr>
        <w:rFonts w:hint="default"/>
        <w:color w:val="000000" w:themeColor="text1"/>
      </w:rPr>
    </w:lvl>
    <w:lvl w:ilvl="2">
      <w:start w:val="3"/>
      <w:numFmt w:val="decimal"/>
      <w:lvlText w:val="%1.%2.%3."/>
      <w:lvlJc w:val="left"/>
      <w:pPr>
        <w:ind w:left="720" w:hanging="720"/>
      </w:pPr>
      <w:rPr>
        <w:rFonts w:hint="default"/>
        <w:color w:val="000000" w:themeColor="text1"/>
      </w:rPr>
    </w:lvl>
    <w:lvl w:ilvl="3">
      <w:start w:val="1"/>
      <w:numFmt w:val="decimal"/>
      <w:lvlText w:val="%1.%2.%3.%4."/>
      <w:lvlJc w:val="left"/>
      <w:pPr>
        <w:ind w:left="720" w:hanging="720"/>
      </w:pPr>
      <w:rPr>
        <w:rFonts w:hint="default"/>
        <w:color w:val="000000" w:themeColor="text1"/>
      </w:rPr>
    </w:lvl>
    <w:lvl w:ilvl="4">
      <w:start w:val="1"/>
      <w:numFmt w:val="decimal"/>
      <w:lvlText w:val="%1.%2.%3.%4.%5."/>
      <w:lvlJc w:val="left"/>
      <w:pPr>
        <w:ind w:left="1080" w:hanging="1080"/>
      </w:pPr>
      <w:rPr>
        <w:rFonts w:hint="default"/>
        <w:color w:val="000000" w:themeColor="text1"/>
      </w:rPr>
    </w:lvl>
    <w:lvl w:ilvl="5">
      <w:start w:val="1"/>
      <w:numFmt w:val="decimal"/>
      <w:lvlText w:val="%1.%2.%3.%4.%5.%6."/>
      <w:lvlJc w:val="left"/>
      <w:pPr>
        <w:ind w:left="1080" w:hanging="1080"/>
      </w:pPr>
      <w:rPr>
        <w:rFonts w:hint="default"/>
        <w:color w:val="000000" w:themeColor="text1"/>
      </w:rPr>
    </w:lvl>
    <w:lvl w:ilvl="6">
      <w:start w:val="1"/>
      <w:numFmt w:val="decimal"/>
      <w:lvlText w:val="%1.%2.%3.%4.%5.%6.%7."/>
      <w:lvlJc w:val="left"/>
      <w:pPr>
        <w:ind w:left="1440" w:hanging="1440"/>
      </w:pPr>
      <w:rPr>
        <w:rFonts w:hint="default"/>
        <w:color w:val="000000" w:themeColor="text1"/>
      </w:rPr>
    </w:lvl>
    <w:lvl w:ilvl="7">
      <w:start w:val="1"/>
      <w:numFmt w:val="decimal"/>
      <w:lvlText w:val="%1.%2.%3.%4.%5.%6.%7.%8."/>
      <w:lvlJc w:val="left"/>
      <w:pPr>
        <w:ind w:left="1440" w:hanging="1440"/>
      </w:pPr>
      <w:rPr>
        <w:rFonts w:hint="default"/>
        <w:color w:val="000000" w:themeColor="text1"/>
      </w:rPr>
    </w:lvl>
    <w:lvl w:ilvl="8">
      <w:start w:val="1"/>
      <w:numFmt w:val="decimal"/>
      <w:lvlText w:val="%1.%2.%3.%4.%5.%6.%7.%8.%9."/>
      <w:lvlJc w:val="left"/>
      <w:pPr>
        <w:ind w:left="1800" w:hanging="1800"/>
      </w:pPr>
      <w:rPr>
        <w:rFonts w:hint="default"/>
        <w:color w:val="000000" w:themeColor="text1"/>
      </w:rPr>
    </w:lvl>
  </w:abstractNum>
  <w:abstractNum w:abstractNumId="5" w15:restartNumberingAfterBreak="0">
    <w:nsid w:val="159C3D08"/>
    <w:multiLevelType w:val="hybridMultilevel"/>
    <w:tmpl w:val="267CC988"/>
    <w:lvl w:ilvl="0" w:tplc="02605EE6">
      <w:start w:val="2025"/>
      <w:numFmt w:val="decimal"/>
      <w:lvlText w:val="%1"/>
      <w:lvlJc w:val="left"/>
      <w:pPr>
        <w:ind w:left="840" w:hanging="4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6C4166F"/>
    <w:multiLevelType w:val="hybridMultilevel"/>
    <w:tmpl w:val="99FABBD6"/>
    <w:lvl w:ilvl="0" w:tplc="6C46421C">
      <w:start w:val="2025"/>
      <w:numFmt w:val="decimal"/>
      <w:lvlText w:val="%1"/>
      <w:lvlJc w:val="left"/>
      <w:pPr>
        <w:ind w:left="1320" w:hanging="480"/>
      </w:pPr>
      <w:rPr>
        <w:rFonts w:hint="default"/>
      </w:rPr>
    </w:lvl>
    <w:lvl w:ilvl="1" w:tplc="04090019" w:tentative="1">
      <w:start w:val="1"/>
      <w:numFmt w:val="lowerLetter"/>
      <w:lvlText w:val="%2."/>
      <w:lvlJc w:val="left"/>
      <w:pPr>
        <w:ind w:left="1920" w:hanging="360"/>
      </w:pPr>
    </w:lvl>
    <w:lvl w:ilvl="2" w:tplc="0409001B" w:tentative="1">
      <w:start w:val="1"/>
      <w:numFmt w:val="lowerRoman"/>
      <w:lvlText w:val="%3."/>
      <w:lvlJc w:val="right"/>
      <w:pPr>
        <w:ind w:left="2640" w:hanging="180"/>
      </w:pPr>
    </w:lvl>
    <w:lvl w:ilvl="3" w:tplc="0409000F" w:tentative="1">
      <w:start w:val="1"/>
      <w:numFmt w:val="decimal"/>
      <w:lvlText w:val="%4."/>
      <w:lvlJc w:val="left"/>
      <w:pPr>
        <w:ind w:left="3360" w:hanging="360"/>
      </w:pPr>
    </w:lvl>
    <w:lvl w:ilvl="4" w:tplc="04090019" w:tentative="1">
      <w:start w:val="1"/>
      <w:numFmt w:val="lowerLetter"/>
      <w:lvlText w:val="%5."/>
      <w:lvlJc w:val="left"/>
      <w:pPr>
        <w:ind w:left="4080" w:hanging="360"/>
      </w:pPr>
    </w:lvl>
    <w:lvl w:ilvl="5" w:tplc="0409001B" w:tentative="1">
      <w:start w:val="1"/>
      <w:numFmt w:val="lowerRoman"/>
      <w:lvlText w:val="%6."/>
      <w:lvlJc w:val="right"/>
      <w:pPr>
        <w:ind w:left="4800" w:hanging="180"/>
      </w:pPr>
    </w:lvl>
    <w:lvl w:ilvl="6" w:tplc="0409000F" w:tentative="1">
      <w:start w:val="1"/>
      <w:numFmt w:val="decimal"/>
      <w:lvlText w:val="%7."/>
      <w:lvlJc w:val="left"/>
      <w:pPr>
        <w:ind w:left="5520" w:hanging="360"/>
      </w:pPr>
    </w:lvl>
    <w:lvl w:ilvl="7" w:tplc="04090019" w:tentative="1">
      <w:start w:val="1"/>
      <w:numFmt w:val="lowerLetter"/>
      <w:lvlText w:val="%8."/>
      <w:lvlJc w:val="left"/>
      <w:pPr>
        <w:ind w:left="6240" w:hanging="360"/>
      </w:pPr>
    </w:lvl>
    <w:lvl w:ilvl="8" w:tplc="0409001B" w:tentative="1">
      <w:start w:val="1"/>
      <w:numFmt w:val="lowerRoman"/>
      <w:lvlText w:val="%9."/>
      <w:lvlJc w:val="right"/>
      <w:pPr>
        <w:ind w:left="6960" w:hanging="180"/>
      </w:pPr>
    </w:lvl>
  </w:abstractNum>
  <w:abstractNum w:abstractNumId="7" w15:restartNumberingAfterBreak="0">
    <w:nsid w:val="17D61B75"/>
    <w:multiLevelType w:val="multilevel"/>
    <w:tmpl w:val="2FB22798"/>
    <w:lvl w:ilvl="0">
      <w:start w:val="202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2D7E7B04"/>
    <w:multiLevelType w:val="multilevel"/>
    <w:tmpl w:val="5B241024"/>
    <w:lvl w:ilvl="0">
      <w:start w:val="202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32E70B9F"/>
    <w:multiLevelType w:val="hybridMultilevel"/>
    <w:tmpl w:val="983CA986"/>
    <w:lvl w:ilvl="0" w:tplc="8364F55E">
      <w:start w:val="2025"/>
      <w:numFmt w:val="decimal"/>
      <w:lvlText w:val="%1."/>
      <w:lvlJc w:val="left"/>
      <w:pPr>
        <w:ind w:left="960" w:hanging="60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9C74F2E"/>
    <w:multiLevelType w:val="multilevel"/>
    <w:tmpl w:val="A8983F3A"/>
    <w:lvl w:ilvl="0">
      <w:start w:val="202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41162344"/>
    <w:multiLevelType w:val="multilevel"/>
    <w:tmpl w:val="4B86CF60"/>
    <w:lvl w:ilvl="0">
      <w:start w:val="1"/>
      <w:numFmt w:val="decimal"/>
      <w:lvlText w:val="%1."/>
      <w:lvlJc w:val="left"/>
      <w:pPr>
        <w:ind w:left="540" w:hanging="540"/>
      </w:pPr>
      <w:rPr>
        <w:rFonts w:hint="default"/>
        <w:color w:val="000000" w:themeColor="text1"/>
      </w:rPr>
    </w:lvl>
    <w:lvl w:ilvl="1">
      <w:start w:val="1"/>
      <w:numFmt w:val="decimal"/>
      <w:lvlText w:val="%1.%2."/>
      <w:lvlJc w:val="left"/>
      <w:pPr>
        <w:ind w:left="540" w:hanging="540"/>
      </w:pPr>
      <w:rPr>
        <w:rFonts w:hint="default"/>
        <w:color w:val="000000" w:themeColor="text1"/>
      </w:rPr>
    </w:lvl>
    <w:lvl w:ilvl="2">
      <w:start w:val="3"/>
      <w:numFmt w:val="decimal"/>
      <w:lvlText w:val="%1.%2.%3."/>
      <w:lvlJc w:val="left"/>
      <w:pPr>
        <w:ind w:left="720" w:hanging="720"/>
      </w:pPr>
      <w:rPr>
        <w:rFonts w:hint="default"/>
        <w:color w:val="000000" w:themeColor="text1"/>
      </w:rPr>
    </w:lvl>
    <w:lvl w:ilvl="3">
      <w:start w:val="1"/>
      <w:numFmt w:val="decimal"/>
      <w:lvlText w:val="%1.%2.%3.%4."/>
      <w:lvlJc w:val="left"/>
      <w:pPr>
        <w:ind w:left="720" w:hanging="720"/>
      </w:pPr>
      <w:rPr>
        <w:rFonts w:hint="default"/>
        <w:color w:val="000000" w:themeColor="text1"/>
      </w:rPr>
    </w:lvl>
    <w:lvl w:ilvl="4">
      <w:start w:val="1"/>
      <w:numFmt w:val="decimal"/>
      <w:lvlText w:val="%1.%2.%3.%4.%5."/>
      <w:lvlJc w:val="left"/>
      <w:pPr>
        <w:ind w:left="1080" w:hanging="1080"/>
      </w:pPr>
      <w:rPr>
        <w:rFonts w:hint="default"/>
        <w:color w:val="000000" w:themeColor="text1"/>
      </w:rPr>
    </w:lvl>
    <w:lvl w:ilvl="5">
      <w:start w:val="1"/>
      <w:numFmt w:val="decimal"/>
      <w:lvlText w:val="%1.%2.%3.%4.%5.%6."/>
      <w:lvlJc w:val="left"/>
      <w:pPr>
        <w:ind w:left="1080" w:hanging="1080"/>
      </w:pPr>
      <w:rPr>
        <w:rFonts w:hint="default"/>
        <w:color w:val="000000" w:themeColor="text1"/>
      </w:rPr>
    </w:lvl>
    <w:lvl w:ilvl="6">
      <w:start w:val="1"/>
      <w:numFmt w:val="decimal"/>
      <w:lvlText w:val="%1.%2.%3.%4.%5.%6.%7."/>
      <w:lvlJc w:val="left"/>
      <w:pPr>
        <w:ind w:left="1440" w:hanging="1440"/>
      </w:pPr>
      <w:rPr>
        <w:rFonts w:hint="default"/>
        <w:color w:val="000000" w:themeColor="text1"/>
      </w:rPr>
    </w:lvl>
    <w:lvl w:ilvl="7">
      <w:start w:val="1"/>
      <w:numFmt w:val="decimal"/>
      <w:lvlText w:val="%1.%2.%3.%4.%5.%6.%7.%8."/>
      <w:lvlJc w:val="left"/>
      <w:pPr>
        <w:ind w:left="1440" w:hanging="1440"/>
      </w:pPr>
      <w:rPr>
        <w:rFonts w:hint="default"/>
        <w:color w:val="000000" w:themeColor="text1"/>
      </w:rPr>
    </w:lvl>
    <w:lvl w:ilvl="8">
      <w:start w:val="1"/>
      <w:numFmt w:val="decimal"/>
      <w:lvlText w:val="%1.%2.%3.%4.%5.%6.%7.%8.%9."/>
      <w:lvlJc w:val="left"/>
      <w:pPr>
        <w:ind w:left="1800" w:hanging="1800"/>
      </w:pPr>
      <w:rPr>
        <w:rFonts w:hint="default"/>
        <w:color w:val="000000" w:themeColor="text1"/>
      </w:rPr>
    </w:lvl>
  </w:abstractNum>
  <w:abstractNum w:abstractNumId="12" w15:restartNumberingAfterBreak="0">
    <w:nsid w:val="444A0893"/>
    <w:multiLevelType w:val="multilevel"/>
    <w:tmpl w:val="4CC4860E"/>
    <w:lvl w:ilvl="0">
      <w:start w:val="202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44F652B9"/>
    <w:multiLevelType w:val="multilevel"/>
    <w:tmpl w:val="4B86CF60"/>
    <w:lvl w:ilvl="0">
      <w:start w:val="1"/>
      <w:numFmt w:val="decimal"/>
      <w:lvlText w:val="%1."/>
      <w:lvlJc w:val="left"/>
      <w:pPr>
        <w:ind w:left="540" w:hanging="540"/>
      </w:pPr>
      <w:rPr>
        <w:rFonts w:hint="default"/>
        <w:color w:val="000000" w:themeColor="text1"/>
      </w:rPr>
    </w:lvl>
    <w:lvl w:ilvl="1">
      <w:start w:val="1"/>
      <w:numFmt w:val="decimal"/>
      <w:lvlText w:val="%1.%2."/>
      <w:lvlJc w:val="left"/>
      <w:pPr>
        <w:ind w:left="540" w:hanging="540"/>
      </w:pPr>
      <w:rPr>
        <w:rFonts w:hint="default"/>
        <w:color w:val="000000" w:themeColor="text1"/>
      </w:rPr>
    </w:lvl>
    <w:lvl w:ilvl="2">
      <w:start w:val="3"/>
      <w:numFmt w:val="decimal"/>
      <w:lvlText w:val="%1.%2.%3."/>
      <w:lvlJc w:val="left"/>
      <w:pPr>
        <w:ind w:left="720" w:hanging="720"/>
      </w:pPr>
      <w:rPr>
        <w:rFonts w:hint="default"/>
        <w:color w:val="000000" w:themeColor="text1"/>
      </w:rPr>
    </w:lvl>
    <w:lvl w:ilvl="3">
      <w:start w:val="1"/>
      <w:numFmt w:val="decimal"/>
      <w:lvlText w:val="%1.%2.%3.%4."/>
      <w:lvlJc w:val="left"/>
      <w:pPr>
        <w:ind w:left="720" w:hanging="720"/>
      </w:pPr>
      <w:rPr>
        <w:rFonts w:hint="default"/>
        <w:color w:val="000000" w:themeColor="text1"/>
      </w:rPr>
    </w:lvl>
    <w:lvl w:ilvl="4">
      <w:start w:val="1"/>
      <w:numFmt w:val="decimal"/>
      <w:lvlText w:val="%1.%2.%3.%4.%5."/>
      <w:lvlJc w:val="left"/>
      <w:pPr>
        <w:ind w:left="1080" w:hanging="1080"/>
      </w:pPr>
      <w:rPr>
        <w:rFonts w:hint="default"/>
        <w:color w:val="000000" w:themeColor="text1"/>
      </w:rPr>
    </w:lvl>
    <w:lvl w:ilvl="5">
      <w:start w:val="1"/>
      <w:numFmt w:val="decimal"/>
      <w:lvlText w:val="%1.%2.%3.%4.%5.%6."/>
      <w:lvlJc w:val="left"/>
      <w:pPr>
        <w:ind w:left="1080" w:hanging="1080"/>
      </w:pPr>
      <w:rPr>
        <w:rFonts w:hint="default"/>
        <w:color w:val="000000" w:themeColor="text1"/>
      </w:rPr>
    </w:lvl>
    <w:lvl w:ilvl="6">
      <w:start w:val="1"/>
      <w:numFmt w:val="decimal"/>
      <w:lvlText w:val="%1.%2.%3.%4.%5.%6.%7."/>
      <w:lvlJc w:val="left"/>
      <w:pPr>
        <w:ind w:left="1440" w:hanging="1440"/>
      </w:pPr>
      <w:rPr>
        <w:rFonts w:hint="default"/>
        <w:color w:val="000000" w:themeColor="text1"/>
      </w:rPr>
    </w:lvl>
    <w:lvl w:ilvl="7">
      <w:start w:val="1"/>
      <w:numFmt w:val="decimal"/>
      <w:lvlText w:val="%1.%2.%3.%4.%5.%6.%7.%8."/>
      <w:lvlJc w:val="left"/>
      <w:pPr>
        <w:ind w:left="1440" w:hanging="1440"/>
      </w:pPr>
      <w:rPr>
        <w:rFonts w:hint="default"/>
        <w:color w:val="000000" w:themeColor="text1"/>
      </w:rPr>
    </w:lvl>
    <w:lvl w:ilvl="8">
      <w:start w:val="1"/>
      <w:numFmt w:val="decimal"/>
      <w:lvlText w:val="%1.%2.%3.%4.%5.%6.%7.%8.%9."/>
      <w:lvlJc w:val="left"/>
      <w:pPr>
        <w:ind w:left="1800" w:hanging="1800"/>
      </w:pPr>
      <w:rPr>
        <w:rFonts w:hint="default"/>
        <w:color w:val="000000" w:themeColor="text1"/>
      </w:rPr>
    </w:lvl>
  </w:abstractNum>
  <w:abstractNum w:abstractNumId="14" w15:restartNumberingAfterBreak="0">
    <w:nsid w:val="496C6CBC"/>
    <w:multiLevelType w:val="hybridMultilevel"/>
    <w:tmpl w:val="69A0A0B0"/>
    <w:lvl w:ilvl="0" w:tplc="8364F55E">
      <w:start w:val="2025"/>
      <w:numFmt w:val="decimal"/>
      <w:lvlText w:val="%1."/>
      <w:lvlJc w:val="left"/>
      <w:pPr>
        <w:ind w:left="1320" w:hanging="60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4A636F2B"/>
    <w:multiLevelType w:val="hybridMultilevel"/>
    <w:tmpl w:val="AB72E060"/>
    <w:lvl w:ilvl="0" w:tplc="271E1F0E">
      <w:start w:val="2025"/>
      <w:numFmt w:val="decimal"/>
      <w:lvlText w:val="%1"/>
      <w:lvlJc w:val="left"/>
      <w:pPr>
        <w:ind w:left="840" w:hanging="4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BE427D3"/>
    <w:multiLevelType w:val="multilevel"/>
    <w:tmpl w:val="8AF08690"/>
    <w:lvl w:ilvl="0">
      <w:start w:val="1"/>
      <w:numFmt w:val="decimal"/>
      <w:lvlText w:val="%1."/>
      <w:lvlJc w:val="left"/>
      <w:pPr>
        <w:ind w:left="720" w:hanging="360"/>
      </w:pPr>
      <w:rPr>
        <w:b/>
        <w:i w:val="0"/>
        <w:color w:val="000000"/>
        <w:sz w:val="24"/>
        <w:szCs w:val="24"/>
      </w:rPr>
    </w:lvl>
    <w:lvl w:ilvl="1">
      <w:start w:val="1"/>
      <w:numFmt w:val="decimal"/>
      <w:lvlText w:val="%1.%2."/>
      <w:lvlJc w:val="left"/>
      <w:pPr>
        <w:ind w:left="720" w:hanging="360"/>
      </w:pPr>
      <w:rPr>
        <w:b/>
        <w:i w:val="0"/>
        <w:color w:val="000000"/>
        <w:sz w:val="24"/>
        <w:szCs w:val="24"/>
      </w:rPr>
    </w:lvl>
    <w:lvl w:ilvl="2">
      <w:start w:val="1"/>
      <w:numFmt w:val="decimal"/>
      <w:lvlText w:val="%1.%2.%3."/>
      <w:lvlJc w:val="left"/>
      <w:pPr>
        <w:ind w:left="1146" w:hanging="720"/>
      </w:pPr>
      <w:rPr>
        <w:b/>
        <w:bCs/>
        <w:i w:val="0"/>
      </w:r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17" w15:restartNumberingAfterBreak="0">
    <w:nsid w:val="57923A34"/>
    <w:multiLevelType w:val="hybridMultilevel"/>
    <w:tmpl w:val="C1682D32"/>
    <w:lvl w:ilvl="0" w:tplc="1B04E334">
      <w:start w:val="2025"/>
      <w:numFmt w:val="decimal"/>
      <w:lvlText w:val="%1"/>
      <w:lvlJc w:val="left"/>
      <w:pPr>
        <w:ind w:left="840" w:hanging="4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1D4250E"/>
    <w:multiLevelType w:val="hybridMultilevel"/>
    <w:tmpl w:val="84FA01F4"/>
    <w:lvl w:ilvl="0" w:tplc="0144DDBE">
      <w:start w:val="2025"/>
      <w:numFmt w:val="decimal"/>
      <w:lvlText w:val="%1"/>
      <w:lvlJc w:val="left"/>
      <w:pPr>
        <w:ind w:left="840" w:hanging="480"/>
      </w:pPr>
      <w:rPr>
        <w:rFonts w:hint="default" w:asciiTheme="majorBidi" w:hAnsiTheme="majorBidi" w:cstheme="maj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57F679C"/>
    <w:multiLevelType w:val="multilevel"/>
    <w:tmpl w:val="47481D2E"/>
    <w:lvl w:ilvl="0">
      <w:start w:val="2"/>
      <w:numFmt w:val="decimal"/>
      <w:lvlText w:val="%1."/>
      <w:lvlJc w:val="left"/>
      <w:pPr>
        <w:ind w:left="612" w:hanging="612"/>
      </w:pPr>
      <w:rPr>
        <w:rFonts w:hint="default"/>
        <w:color w:val="000000" w:themeColor="text1"/>
      </w:rPr>
    </w:lvl>
    <w:lvl w:ilvl="1">
      <w:start w:val="2"/>
      <w:numFmt w:val="decimal"/>
      <w:lvlText w:val="%1.%2."/>
      <w:lvlJc w:val="left"/>
      <w:pPr>
        <w:ind w:left="720" w:hanging="720"/>
      </w:pPr>
      <w:rPr>
        <w:rFonts w:hint="default"/>
        <w:color w:val="000000" w:themeColor="text1"/>
      </w:rPr>
    </w:lvl>
    <w:lvl w:ilvl="2">
      <w:start w:val="1"/>
      <w:numFmt w:val="decimal"/>
      <w:lvlText w:val="%1.%2.%3."/>
      <w:lvlJc w:val="left"/>
      <w:pPr>
        <w:ind w:left="720" w:hanging="720"/>
      </w:pPr>
      <w:rPr>
        <w:rFonts w:hint="default"/>
        <w:color w:val="000000" w:themeColor="text1"/>
      </w:rPr>
    </w:lvl>
    <w:lvl w:ilvl="3">
      <w:start w:val="1"/>
      <w:numFmt w:val="decimal"/>
      <w:lvlText w:val="%1.%2.%3.%4."/>
      <w:lvlJc w:val="left"/>
      <w:pPr>
        <w:ind w:left="1080" w:hanging="1080"/>
      </w:pPr>
      <w:rPr>
        <w:rFonts w:hint="default"/>
        <w:color w:val="000000" w:themeColor="text1"/>
      </w:rPr>
    </w:lvl>
    <w:lvl w:ilvl="4">
      <w:start w:val="1"/>
      <w:numFmt w:val="decimal"/>
      <w:lvlText w:val="%1.%2.%3.%4.%5."/>
      <w:lvlJc w:val="left"/>
      <w:pPr>
        <w:ind w:left="1080" w:hanging="1080"/>
      </w:pPr>
      <w:rPr>
        <w:rFonts w:hint="default"/>
        <w:color w:val="000000" w:themeColor="text1"/>
      </w:rPr>
    </w:lvl>
    <w:lvl w:ilvl="5">
      <w:start w:val="1"/>
      <w:numFmt w:val="decimal"/>
      <w:lvlText w:val="%1.%2.%3.%4.%5.%6."/>
      <w:lvlJc w:val="left"/>
      <w:pPr>
        <w:ind w:left="1440" w:hanging="1440"/>
      </w:pPr>
      <w:rPr>
        <w:rFonts w:hint="default"/>
        <w:color w:val="000000" w:themeColor="text1"/>
      </w:rPr>
    </w:lvl>
    <w:lvl w:ilvl="6">
      <w:start w:val="1"/>
      <w:numFmt w:val="decimal"/>
      <w:lvlText w:val="%1.%2.%3.%4.%5.%6.%7."/>
      <w:lvlJc w:val="left"/>
      <w:pPr>
        <w:ind w:left="1440" w:hanging="1440"/>
      </w:pPr>
      <w:rPr>
        <w:rFonts w:hint="default"/>
        <w:color w:val="000000" w:themeColor="text1"/>
      </w:rPr>
    </w:lvl>
    <w:lvl w:ilvl="7">
      <w:start w:val="1"/>
      <w:numFmt w:val="decimal"/>
      <w:lvlText w:val="%1.%2.%3.%4.%5.%6.%7.%8."/>
      <w:lvlJc w:val="left"/>
      <w:pPr>
        <w:ind w:left="1800" w:hanging="1800"/>
      </w:pPr>
      <w:rPr>
        <w:rFonts w:hint="default"/>
        <w:color w:val="000000" w:themeColor="text1"/>
      </w:rPr>
    </w:lvl>
    <w:lvl w:ilvl="8">
      <w:start w:val="1"/>
      <w:numFmt w:val="decimal"/>
      <w:lvlText w:val="%1.%2.%3.%4.%5.%6.%7.%8.%9."/>
      <w:lvlJc w:val="left"/>
      <w:pPr>
        <w:ind w:left="2160" w:hanging="2160"/>
      </w:pPr>
      <w:rPr>
        <w:rFonts w:hint="default"/>
        <w:color w:val="000000" w:themeColor="text1"/>
      </w:rPr>
    </w:lvl>
  </w:abstractNum>
  <w:abstractNum w:abstractNumId="20" w15:restartNumberingAfterBreak="0">
    <w:nsid w:val="77873A0E"/>
    <w:multiLevelType w:val="hybridMultilevel"/>
    <w:tmpl w:val="7DEE9000"/>
    <w:lvl w:ilvl="0" w:tplc="69DEDD7C">
      <w:start w:val="2025"/>
      <w:numFmt w:val="decimal"/>
      <w:lvlText w:val="%1"/>
      <w:lvlJc w:val="left"/>
      <w:pPr>
        <w:ind w:left="840" w:hanging="4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90C1ED5"/>
    <w:multiLevelType w:val="hybridMultilevel"/>
    <w:tmpl w:val="04ACA756"/>
    <w:lvl w:ilvl="0" w:tplc="B0B8F87A">
      <w:start w:val="2025"/>
      <w:numFmt w:val="decimal"/>
      <w:lvlText w:val="%1"/>
      <w:lvlJc w:val="left"/>
      <w:pPr>
        <w:ind w:left="840" w:hanging="4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9C26040"/>
    <w:multiLevelType w:val="multilevel"/>
    <w:tmpl w:val="EEE2F5CC"/>
    <w:lvl w:ilvl="0">
      <w:start w:val="1"/>
      <w:numFmt w:val="decimal"/>
      <w:lvlText w:val="%1."/>
      <w:lvlJc w:val="left"/>
      <w:pPr>
        <w:ind w:left="540" w:hanging="540"/>
      </w:pPr>
      <w:rPr>
        <w:rFonts w:hint="default"/>
        <w:color w:val="000000" w:themeColor="text1"/>
      </w:rPr>
    </w:lvl>
    <w:lvl w:ilvl="1">
      <w:start w:val="1"/>
      <w:numFmt w:val="decimal"/>
      <w:lvlText w:val="%1.%2."/>
      <w:lvlJc w:val="left"/>
      <w:pPr>
        <w:ind w:left="540" w:hanging="540"/>
      </w:pPr>
      <w:rPr>
        <w:rFonts w:hint="default"/>
        <w:color w:val="000000" w:themeColor="text1"/>
      </w:rPr>
    </w:lvl>
    <w:lvl w:ilvl="2">
      <w:start w:val="3"/>
      <w:numFmt w:val="decimal"/>
      <w:lvlText w:val="%1.%2.%3."/>
      <w:lvlJc w:val="left"/>
      <w:pPr>
        <w:ind w:left="720" w:hanging="720"/>
      </w:pPr>
      <w:rPr>
        <w:rFonts w:hint="default"/>
        <w:color w:val="000000" w:themeColor="text1"/>
      </w:rPr>
    </w:lvl>
    <w:lvl w:ilvl="3">
      <w:start w:val="1"/>
      <w:numFmt w:val="decimal"/>
      <w:lvlText w:val="%1.%2.%3.%4."/>
      <w:lvlJc w:val="left"/>
      <w:pPr>
        <w:ind w:left="720" w:hanging="720"/>
      </w:pPr>
      <w:rPr>
        <w:rFonts w:hint="default"/>
        <w:color w:val="000000" w:themeColor="text1"/>
      </w:rPr>
    </w:lvl>
    <w:lvl w:ilvl="4">
      <w:start w:val="1"/>
      <w:numFmt w:val="decimal"/>
      <w:lvlText w:val="%1.%2.%3.%4.%5."/>
      <w:lvlJc w:val="left"/>
      <w:pPr>
        <w:ind w:left="1080" w:hanging="1080"/>
      </w:pPr>
      <w:rPr>
        <w:rFonts w:hint="default"/>
        <w:color w:val="000000" w:themeColor="text1"/>
      </w:rPr>
    </w:lvl>
    <w:lvl w:ilvl="5">
      <w:start w:val="1"/>
      <w:numFmt w:val="decimal"/>
      <w:lvlText w:val="%1.%2.%3.%4.%5.%6."/>
      <w:lvlJc w:val="left"/>
      <w:pPr>
        <w:ind w:left="1080" w:hanging="1080"/>
      </w:pPr>
      <w:rPr>
        <w:rFonts w:hint="default"/>
        <w:color w:val="000000" w:themeColor="text1"/>
      </w:rPr>
    </w:lvl>
    <w:lvl w:ilvl="6">
      <w:start w:val="1"/>
      <w:numFmt w:val="decimal"/>
      <w:lvlText w:val="%1.%2.%3.%4.%5.%6.%7."/>
      <w:lvlJc w:val="left"/>
      <w:pPr>
        <w:ind w:left="1440" w:hanging="1440"/>
      </w:pPr>
      <w:rPr>
        <w:rFonts w:hint="default"/>
        <w:color w:val="000000" w:themeColor="text1"/>
      </w:rPr>
    </w:lvl>
    <w:lvl w:ilvl="7">
      <w:start w:val="1"/>
      <w:numFmt w:val="decimal"/>
      <w:lvlText w:val="%1.%2.%3.%4.%5.%6.%7.%8."/>
      <w:lvlJc w:val="left"/>
      <w:pPr>
        <w:ind w:left="1440" w:hanging="1440"/>
      </w:pPr>
      <w:rPr>
        <w:rFonts w:hint="default"/>
        <w:color w:val="000000" w:themeColor="text1"/>
      </w:rPr>
    </w:lvl>
    <w:lvl w:ilvl="8">
      <w:start w:val="1"/>
      <w:numFmt w:val="decimal"/>
      <w:lvlText w:val="%1.%2.%3.%4.%5.%6.%7.%8.%9."/>
      <w:lvlJc w:val="left"/>
      <w:pPr>
        <w:ind w:left="1800" w:hanging="1800"/>
      </w:pPr>
      <w:rPr>
        <w:rFonts w:hint="default"/>
        <w:color w:val="000000" w:themeColor="text1"/>
      </w:rPr>
    </w:lvl>
  </w:abstractNum>
  <w:num w:numId="37">
    <w:abstractNumId w:val="36"/>
  </w:num>
  <w:num w:numId="36">
    <w:abstractNumId w:val="35"/>
  </w:num>
  <w:num w:numId="35">
    <w:abstractNumId w:val="34"/>
  </w:num>
  <w:num w:numId="34">
    <w:abstractNumId w:val="33"/>
  </w:num>
  <w:num w:numId="33">
    <w:abstractNumId w:val="32"/>
  </w:num>
  <w:num w:numId="32">
    <w:abstractNumId w:val="31"/>
  </w:num>
  <w:num w:numId="31">
    <w:abstractNumId w:val="30"/>
  </w:num>
  <w:num w:numId="30">
    <w:abstractNumId w:val="29"/>
  </w:num>
  <w:num w:numId="29">
    <w:abstractNumId w:val="28"/>
  </w:num>
  <w:num w:numId="28">
    <w:abstractNumId w:val="27"/>
  </w:num>
  <w:num w:numId="27">
    <w:abstractNumId w:val="26"/>
  </w:num>
  <w:num w:numId="26">
    <w:abstractNumId w:val="25"/>
  </w:num>
  <w:num w:numId="25">
    <w:abstractNumId w:val="24"/>
  </w:num>
  <w:num w:numId="24">
    <w:abstractNumId w:val="23"/>
  </w:num>
  <w:num w:numId="1" w16cid:durableId="754286497">
    <w:abstractNumId w:val="16"/>
  </w:num>
  <w:num w:numId="2" w16cid:durableId="516820374">
    <w:abstractNumId w:val="12"/>
  </w:num>
  <w:num w:numId="3" w16cid:durableId="765420134">
    <w:abstractNumId w:val="9"/>
  </w:num>
  <w:num w:numId="4" w16cid:durableId="369572318">
    <w:abstractNumId w:val="3"/>
  </w:num>
  <w:num w:numId="5" w16cid:durableId="35544852">
    <w:abstractNumId w:val="14"/>
  </w:num>
  <w:num w:numId="6" w16cid:durableId="926842310">
    <w:abstractNumId w:val="7"/>
  </w:num>
  <w:num w:numId="7" w16cid:durableId="1947151857">
    <w:abstractNumId w:val="10"/>
  </w:num>
  <w:num w:numId="8" w16cid:durableId="1616254599">
    <w:abstractNumId w:val="5"/>
  </w:num>
  <w:num w:numId="9" w16cid:durableId="1543012311">
    <w:abstractNumId w:val="20"/>
  </w:num>
  <w:num w:numId="10" w16cid:durableId="857888620">
    <w:abstractNumId w:val="18"/>
  </w:num>
  <w:num w:numId="11" w16cid:durableId="1600983219">
    <w:abstractNumId w:val="21"/>
  </w:num>
  <w:num w:numId="12" w16cid:durableId="267396024">
    <w:abstractNumId w:val="15"/>
  </w:num>
  <w:num w:numId="13" w16cid:durableId="1385912048">
    <w:abstractNumId w:val="17"/>
  </w:num>
  <w:num w:numId="14" w16cid:durableId="1989700322">
    <w:abstractNumId w:val="6"/>
  </w:num>
  <w:num w:numId="15" w16cid:durableId="240792257">
    <w:abstractNumId w:val="11"/>
  </w:num>
  <w:num w:numId="16" w16cid:durableId="1720935525">
    <w:abstractNumId w:val="13"/>
  </w:num>
  <w:num w:numId="17" w16cid:durableId="1930232415">
    <w:abstractNumId w:val="4"/>
  </w:num>
  <w:num w:numId="18" w16cid:durableId="1088886838">
    <w:abstractNumId w:val="22"/>
  </w:num>
  <w:num w:numId="19" w16cid:durableId="1946377998">
    <w:abstractNumId w:val="0"/>
  </w:num>
  <w:num w:numId="20" w16cid:durableId="1283852493">
    <w:abstractNumId w:val="1"/>
  </w:num>
  <w:num w:numId="21" w16cid:durableId="1283263016">
    <w:abstractNumId w:val="8"/>
  </w:num>
  <w:num w:numId="22" w16cid:durableId="1204250805">
    <w:abstractNumId w:val="2"/>
  </w:num>
  <w:num w:numId="23" w16cid:durableId="1935934107">
    <w:abstractNumId w:val="19"/>
  </w:num>
</w:numbering>
</file>

<file path=word/people.xml><?xml version="1.0" encoding="utf-8"?>
<w15:people xmlns:mc="http://schemas.openxmlformats.org/markup-compatibility/2006" xmlns:w15="http://schemas.microsoft.com/office/word/2012/wordml" mc:Ignorable="w15"/>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p14">
  <w:zoom w:percent="100"/>
  <w:displayBackgroundShape/>
  <w:trackRevisions w:val="false"/>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65CBF"/>
    <w:rsid w:val="00025760"/>
    <w:rsid w:val="0002C553"/>
    <w:rsid w:val="00040DF5"/>
    <w:rsid w:val="00050095"/>
    <w:rsid w:val="00051114"/>
    <w:rsid w:val="0005542E"/>
    <w:rsid w:val="000666BD"/>
    <w:rsid w:val="000671F9"/>
    <w:rsid w:val="00071942"/>
    <w:rsid w:val="000734FE"/>
    <w:rsid w:val="00073924"/>
    <w:rsid w:val="00075DC8"/>
    <w:rsid w:val="00075E6E"/>
    <w:rsid w:val="000769C3"/>
    <w:rsid w:val="00081258"/>
    <w:rsid w:val="00083AF2"/>
    <w:rsid w:val="000868BC"/>
    <w:rsid w:val="000922F9"/>
    <w:rsid w:val="000938A6"/>
    <w:rsid w:val="000966EA"/>
    <w:rsid w:val="00096D57"/>
    <w:rsid w:val="000A0245"/>
    <w:rsid w:val="000A0532"/>
    <w:rsid w:val="000A5C88"/>
    <w:rsid w:val="000B15DE"/>
    <w:rsid w:val="000B34AD"/>
    <w:rsid w:val="000B5164"/>
    <w:rsid w:val="000B5DBB"/>
    <w:rsid w:val="000B65F9"/>
    <w:rsid w:val="000C1E6B"/>
    <w:rsid w:val="000C73C0"/>
    <w:rsid w:val="000D7593"/>
    <w:rsid w:val="000E5B49"/>
    <w:rsid w:val="000E6747"/>
    <w:rsid w:val="000F0CF0"/>
    <w:rsid w:val="001010F7"/>
    <w:rsid w:val="0010140D"/>
    <w:rsid w:val="00101E76"/>
    <w:rsid w:val="00101F04"/>
    <w:rsid w:val="00127AB3"/>
    <w:rsid w:val="0014120A"/>
    <w:rsid w:val="0014746A"/>
    <w:rsid w:val="00151927"/>
    <w:rsid w:val="0015197C"/>
    <w:rsid w:val="00161732"/>
    <w:rsid w:val="00164C2A"/>
    <w:rsid w:val="001862C7"/>
    <w:rsid w:val="00190EED"/>
    <w:rsid w:val="001B6765"/>
    <w:rsid w:val="001C0D57"/>
    <w:rsid w:val="001D14DE"/>
    <w:rsid w:val="001E2FA3"/>
    <w:rsid w:val="001F34E7"/>
    <w:rsid w:val="001F6BEB"/>
    <w:rsid w:val="001F71A1"/>
    <w:rsid w:val="001F7A37"/>
    <w:rsid w:val="0020481C"/>
    <w:rsid w:val="00207DC7"/>
    <w:rsid w:val="00214F07"/>
    <w:rsid w:val="00215716"/>
    <w:rsid w:val="00216404"/>
    <w:rsid w:val="00220818"/>
    <w:rsid w:val="00221B81"/>
    <w:rsid w:val="00232534"/>
    <w:rsid w:val="00240EAB"/>
    <w:rsid w:val="00250275"/>
    <w:rsid w:val="00267F4D"/>
    <w:rsid w:val="00271DB7"/>
    <w:rsid w:val="00287BED"/>
    <w:rsid w:val="00297E2F"/>
    <w:rsid w:val="002C7B44"/>
    <w:rsid w:val="002D54DB"/>
    <w:rsid w:val="002E014D"/>
    <w:rsid w:val="002E77E4"/>
    <w:rsid w:val="002F22CD"/>
    <w:rsid w:val="002F615A"/>
    <w:rsid w:val="003134D3"/>
    <w:rsid w:val="00321BEB"/>
    <w:rsid w:val="003349AF"/>
    <w:rsid w:val="00335103"/>
    <w:rsid w:val="00351066"/>
    <w:rsid w:val="00354875"/>
    <w:rsid w:val="0037027D"/>
    <w:rsid w:val="00375054"/>
    <w:rsid w:val="00376C53"/>
    <w:rsid w:val="00377362"/>
    <w:rsid w:val="0038196A"/>
    <w:rsid w:val="00382D97"/>
    <w:rsid w:val="00385661"/>
    <w:rsid w:val="0039596B"/>
    <w:rsid w:val="00396BA0"/>
    <w:rsid w:val="003A2E78"/>
    <w:rsid w:val="003B50F7"/>
    <w:rsid w:val="003C3C76"/>
    <w:rsid w:val="003D3330"/>
    <w:rsid w:val="003D7462"/>
    <w:rsid w:val="003E532F"/>
    <w:rsid w:val="003E64F8"/>
    <w:rsid w:val="003F2F3C"/>
    <w:rsid w:val="00400ED4"/>
    <w:rsid w:val="00402E6F"/>
    <w:rsid w:val="004131D3"/>
    <w:rsid w:val="004156F6"/>
    <w:rsid w:val="004321D7"/>
    <w:rsid w:val="00440F8B"/>
    <w:rsid w:val="004435FD"/>
    <w:rsid w:val="004474CF"/>
    <w:rsid w:val="00447768"/>
    <w:rsid w:val="00461D7E"/>
    <w:rsid w:val="00462A50"/>
    <w:rsid w:val="00464D96"/>
    <w:rsid w:val="00472D59"/>
    <w:rsid w:val="004736E2"/>
    <w:rsid w:val="00475144"/>
    <w:rsid w:val="00480531"/>
    <w:rsid w:val="00496176"/>
    <w:rsid w:val="00496257"/>
    <w:rsid w:val="004A21B8"/>
    <w:rsid w:val="004A32BE"/>
    <w:rsid w:val="004D1476"/>
    <w:rsid w:val="004E1AD5"/>
    <w:rsid w:val="004E3A3A"/>
    <w:rsid w:val="004F1BA1"/>
    <w:rsid w:val="00514017"/>
    <w:rsid w:val="00515EB6"/>
    <w:rsid w:val="00517639"/>
    <w:rsid w:val="005221A3"/>
    <w:rsid w:val="00523505"/>
    <w:rsid w:val="00537AF8"/>
    <w:rsid w:val="005427A8"/>
    <w:rsid w:val="0054315B"/>
    <w:rsid w:val="00551409"/>
    <w:rsid w:val="00554B7B"/>
    <w:rsid w:val="00555E48"/>
    <w:rsid w:val="005715CC"/>
    <w:rsid w:val="00575763"/>
    <w:rsid w:val="00581EED"/>
    <w:rsid w:val="005948D5"/>
    <w:rsid w:val="00594ABF"/>
    <w:rsid w:val="005A21ED"/>
    <w:rsid w:val="005B3AEB"/>
    <w:rsid w:val="005C3B33"/>
    <w:rsid w:val="005C40C3"/>
    <w:rsid w:val="005C643D"/>
    <w:rsid w:val="005C70E5"/>
    <w:rsid w:val="005D2DE0"/>
    <w:rsid w:val="005D4539"/>
    <w:rsid w:val="005D6CAE"/>
    <w:rsid w:val="005E3B54"/>
    <w:rsid w:val="00612814"/>
    <w:rsid w:val="0063427E"/>
    <w:rsid w:val="00646813"/>
    <w:rsid w:val="00650136"/>
    <w:rsid w:val="00657074"/>
    <w:rsid w:val="0066088B"/>
    <w:rsid w:val="006629EE"/>
    <w:rsid w:val="0066371A"/>
    <w:rsid w:val="00671A8F"/>
    <w:rsid w:val="00686E52"/>
    <w:rsid w:val="00687202"/>
    <w:rsid w:val="00690B29"/>
    <w:rsid w:val="00691EBE"/>
    <w:rsid w:val="006B219B"/>
    <w:rsid w:val="006B6D56"/>
    <w:rsid w:val="006C09C2"/>
    <w:rsid w:val="006D451B"/>
    <w:rsid w:val="006D67D3"/>
    <w:rsid w:val="006D75F3"/>
    <w:rsid w:val="006E4952"/>
    <w:rsid w:val="006E6122"/>
    <w:rsid w:val="006E6908"/>
    <w:rsid w:val="006F49A2"/>
    <w:rsid w:val="00711188"/>
    <w:rsid w:val="00724F70"/>
    <w:rsid w:val="007272E4"/>
    <w:rsid w:val="007348A3"/>
    <w:rsid w:val="00744116"/>
    <w:rsid w:val="0074607C"/>
    <w:rsid w:val="007516FA"/>
    <w:rsid w:val="00754417"/>
    <w:rsid w:val="007555D9"/>
    <w:rsid w:val="00765561"/>
    <w:rsid w:val="0077684C"/>
    <w:rsid w:val="00781EE1"/>
    <w:rsid w:val="00785BE1"/>
    <w:rsid w:val="00791709"/>
    <w:rsid w:val="007A194C"/>
    <w:rsid w:val="007A60B5"/>
    <w:rsid w:val="007A68DF"/>
    <w:rsid w:val="007B0986"/>
    <w:rsid w:val="007B6925"/>
    <w:rsid w:val="007D483D"/>
    <w:rsid w:val="007F2E5E"/>
    <w:rsid w:val="007F4A58"/>
    <w:rsid w:val="00800395"/>
    <w:rsid w:val="00802C04"/>
    <w:rsid w:val="00811367"/>
    <w:rsid w:val="00812FB1"/>
    <w:rsid w:val="00821328"/>
    <w:rsid w:val="00826466"/>
    <w:rsid w:val="00831814"/>
    <w:rsid w:val="00831DA4"/>
    <w:rsid w:val="00837452"/>
    <w:rsid w:val="00837DBF"/>
    <w:rsid w:val="00857EB6"/>
    <w:rsid w:val="00862BD5"/>
    <w:rsid w:val="008640AD"/>
    <w:rsid w:val="00864DFE"/>
    <w:rsid w:val="00866B49"/>
    <w:rsid w:val="00872CB4"/>
    <w:rsid w:val="00875567"/>
    <w:rsid w:val="00876052"/>
    <w:rsid w:val="0088790B"/>
    <w:rsid w:val="0089295F"/>
    <w:rsid w:val="0089487A"/>
    <w:rsid w:val="008965F1"/>
    <w:rsid w:val="008A3C39"/>
    <w:rsid w:val="008A5ADD"/>
    <w:rsid w:val="008A73DF"/>
    <w:rsid w:val="008B6F1D"/>
    <w:rsid w:val="008D2EEF"/>
    <w:rsid w:val="008E5E69"/>
    <w:rsid w:val="008F34A7"/>
    <w:rsid w:val="008F507D"/>
    <w:rsid w:val="008F75A7"/>
    <w:rsid w:val="00900BC6"/>
    <w:rsid w:val="00902A77"/>
    <w:rsid w:val="00903DE7"/>
    <w:rsid w:val="0091460F"/>
    <w:rsid w:val="009147DB"/>
    <w:rsid w:val="00931249"/>
    <w:rsid w:val="009322E6"/>
    <w:rsid w:val="00932F66"/>
    <w:rsid w:val="009446D2"/>
    <w:rsid w:val="00954503"/>
    <w:rsid w:val="00963F18"/>
    <w:rsid w:val="00967AC6"/>
    <w:rsid w:val="009817B1"/>
    <w:rsid w:val="00984204"/>
    <w:rsid w:val="00984886"/>
    <w:rsid w:val="0098758E"/>
    <w:rsid w:val="00995B73"/>
    <w:rsid w:val="009A7957"/>
    <w:rsid w:val="009B3DD9"/>
    <w:rsid w:val="009B439C"/>
    <w:rsid w:val="009C0515"/>
    <w:rsid w:val="009C0A59"/>
    <w:rsid w:val="009C7067"/>
    <w:rsid w:val="009D5BA1"/>
    <w:rsid w:val="009E25C1"/>
    <w:rsid w:val="009E3D46"/>
    <w:rsid w:val="009F5B65"/>
    <w:rsid w:val="00A0333C"/>
    <w:rsid w:val="00A10C0C"/>
    <w:rsid w:val="00A25BFB"/>
    <w:rsid w:val="00A31E54"/>
    <w:rsid w:val="00A3353C"/>
    <w:rsid w:val="00A349B6"/>
    <w:rsid w:val="00A359B8"/>
    <w:rsid w:val="00A60814"/>
    <w:rsid w:val="00A65119"/>
    <w:rsid w:val="00A70FA3"/>
    <w:rsid w:val="00A72602"/>
    <w:rsid w:val="00A763AE"/>
    <w:rsid w:val="00A8000C"/>
    <w:rsid w:val="00A82472"/>
    <w:rsid w:val="00AA3FA1"/>
    <w:rsid w:val="00AB66A1"/>
    <w:rsid w:val="00AC3025"/>
    <w:rsid w:val="00AD1BEA"/>
    <w:rsid w:val="00AD3142"/>
    <w:rsid w:val="00AE3EFE"/>
    <w:rsid w:val="00AF5B45"/>
    <w:rsid w:val="00B01A15"/>
    <w:rsid w:val="00B0680C"/>
    <w:rsid w:val="00B06B76"/>
    <w:rsid w:val="00B07B2D"/>
    <w:rsid w:val="00B12B00"/>
    <w:rsid w:val="00B15614"/>
    <w:rsid w:val="00B353BB"/>
    <w:rsid w:val="00B464B8"/>
    <w:rsid w:val="00B6553B"/>
    <w:rsid w:val="00B7448C"/>
    <w:rsid w:val="00B83FFB"/>
    <w:rsid w:val="00B84F14"/>
    <w:rsid w:val="00B937B6"/>
    <w:rsid w:val="00BB02A6"/>
    <w:rsid w:val="00BB1F2B"/>
    <w:rsid w:val="00BB6851"/>
    <w:rsid w:val="00BB71FC"/>
    <w:rsid w:val="00BD959C"/>
    <w:rsid w:val="00BE1C3D"/>
    <w:rsid w:val="00BF2F84"/>
    <w:rsid w:val="00BF53DB"/>
    <w:rsid w:val="00C12E92"/>
    <w:rsid w:val="00C46010"/>
    <w:rsid w:val="00C467C0"/>
    <w:rsid w:val="00C46906"/>
    <w:rsid w:val="00C46A5F"/>
    <w:rsid w:val="00C47E51"/>
    <w:rsid w:val="00C52CDF"/>
    <w:rsid w:val="00C54FE3"/>
    <w:rsid w:val="00C5547A"/>
    <w:rsid w:val="00C633A6"/>
    <w:rsid w:val="00C7656B"/>
    <w:rsid w:val="00C81FF7"/>
    <w:rsid w:val="00C82E61"/>
    <w:rsid w:val="00C865C6"/>
    <w:rsid w:val="00C90CE9"/>
    <w:rsid w:val="00C934ED"/>
    <w:rsid w:val="00C95C80"/>
    <w:rsid w:val="00CA5107"/>
    <w:rsid w:val="00CA5675"/>
    <w:rsid w:val="00CB32BE"/>
    <w:rsid w:val="00CB5995"/>
    <w:rsid w:val="00CC62B1"/>
    <w:rsid w:val="00CC7EAA"/>
    <w:rsid w:val="00CD5B93"/>
    <w:rsid w:val="00CE275A"/>
    <w:rsid w:val="00CEBD6D"/>
    <w:rsid w:val="00CF3618"/>
    <w:rsid w:val="00CF7725"/>
    <w:rsid w:val="00D123EF"/>
    <w:rsid w:val="00D13CDE"/>
    <w:rsid w:val="00D17333"/>
    <w:rsid w:val="00D22398"/>
    <w:rsid w:val="00D261D2"/>
    <w:rsid w:val="00D2728D"/>
    <w:rsid w:val="00D30E48"/>
    <w:rsid w:val="00D34F1E"/>
    <w:rsid w:val="00D3755C"/>
    <w:rsid w:val="00D42B19"/>
    <w:rsid w:val="00D44F29"/>
    <w:rsid w:val="00D4502A"/>
    <w:rsid w:val="00D46C0E"/>
    <w:rsid w:val="00D6196E"/>
    <w:rsid w:val="00D658F5"/>
    <w:rsid w:val="00D65CBF"/>
    <w:rsid w:val="00D71A1F"/>
    <w:rsid w:val="00D722BB"/>
    <w:rsid w:val="00D91589"/>
    <w:rsid w:val="00DA0CD5"/>
    <w:rsid w:val="00DA12FE"/>
    <w:rsid w:val="00DB78E6"/>
    <w:rsid w:val="00DCA168"/>
    <w:rsid w:val="00DD0B15"/>
    <w:rsid w:val="00DE00B9"/>
    <w:rsid w:val="00DF646B"/>
    <w:rsid w:val="00DF704B"/>
    <w:rsid w:val="00E174F7"/>
    <w:rsid w:val="00E25A80"/>
    <w:rsid w:val="00E3104E"/>
    <w:rsid w:val="00E45ACC"/>
    <w:rsid w:val="00E572DB"/>
    <w:rsid w:val="00E60353"/>
    <w:rsid w:val="00E60D46"/>
    <w:rsid w:val="00E659AF"/>
    <w:rsid w:val="00E81985"/>
    <w:rsid w:val="00E91ACB"/>
    <w:rsid w:val="00E9228E"/>
    <w:rsid w:val="00EA0B93"/>
    <w:rsid w:val="00EA47A7"/>
    <w:rsid w:val="00EA72A3"/>
    <w:rsid w:val="00EB4D61"/>
    <w:rsid w:val="00EB7344"/>
    <w:rsid w:val="00EC39A8"/>
    <w:rsid w:val="00EE11EE"/>
    <w:rsid w:val="00EE569E"/>
    <w:rsid w:val="00EF40AE"/>
    <w:rsid w:val="00F14993"/>
    <w:rsid w:val="00F26634"/>
    <w:rsid w:val="00F30741"/>
    <w:rsid w:val="00F3185D"/>
    <w:rsid w:val="00F51A8E"/>
    <w:rsid w:val="00F5DD3F"/>
    <w:rsid w:val="00F70D5C"/>
    <w:rsid w:val="00F84811"/>
    <w:rsid w:val="00F90555"/>
    <w:rsid w:val="00F91A08"/>
    <w:rsid w:val="00F949EC"/>
    <w:rsid w:val="00F95176"/>
    <w:rsid w:val="00F95F3C"/>
    <w:rsid w:val="00F964B4"/>
    <w:rsid w:val="00FA297A"/>
    <w:rsid w:val="00FA4E5D"/>
    <w:rsid w:val="00FB3C90"/>
    <w:rsid w:val="00FD1584"/>
    <w:rsid w:val="00FD363B"/>
    <w:rsid w:val="00FD3C9A"/>
    <w:rsid w:val="00FE334E"/>
    <w:rsid w:val="00FF795F"/>
    <w:rsid w:val="012E9FE3"/>
    <w:rsid w:val="014102DC"/>
    <w:rsid w:val="015C1EDB"/>
    <w:rsid w:val="016D984F"/>
    <w:rsid w:val="01738A60"/>
    <w:rsid w:val="01A48741"/>
    <w:rsid w:val="01B61A11"/>
    <w:rsid w:val="01C7E712"/>
    <w:rsid w:val="01CB1E32"/>
    <w:rsid w:val="021275EF"/>
    <w:rsid w:val="0212C9A9"/>
    <w:rsid w:val="0222B5B5"/>
    <w:rsid w:val="026977B9"/>
    <w:rsid w:val="02D6E750"/>
    <w:rsid w:val="02D6E9A0"/>
    <w:rsid w:val="02E5B515"/>
    <w:rsid w:val="02F7188C"/>
    <w:rsid w:val="03215C4C"/>
    <w:rsid w:val="032B4769"/>
    <w:rsid w:val="0339D259"/>
    <w:rsid w:val="033B7016"/>
    <w:rsid w:val="03481A83"/>
    <w:rsid w:val="03CB46A1"/>
    <w:rsid w:val="03ED8F09"/>
    <w:rsid w:val="03FF7EAB"/>
    <w:rsid w:val="0405803A"/>
    <w:rsid w:val="040A27CA"/>
    <w:rsid w:val="040D8CE5"/>
    <w:rsid w:val="0416BB4C"/>
    <w:rsid w:val="041E76AE"/>
    <w:rsid w:val="042745C9"/>
    <w:rsid w:val="0449C844"/>
    <w:rsid w:val="044EF1FF"/>
    <w:rsid w:val="04C5CFA7"/>
    <w:rsid w:val="04D3556E"/>
    <w:rsid w:val="04D646D3"/>
    <w:rsid w:val="04E19D8B"/>
    <w:rsid w:val="04FA4614"/>
    <w:rsid w:val="0529610A"/>
    <w:rsid w:val="05462B35"/>
    <w:rsid w:val="054FC3D7"/>
    <w:rsid w:val="058B8637"/>
    <w:rsid w:val="058EB5AC"/>
    <w:rsid w:val="05C96FAF"/>
    <w:rsid w:val="05DB58C7"/>
    <w:rsid w:val="05EF1C3D"/>
    <w:rsid w:val="06152C82"/>
    <w:rsid w:val="06195396"/>
    <w:rsid w:val="064DAF80"/>
    <w:rsid w:val="06883F03"/>
    <w:rsid w:val="06A9A44E"/>
    <w:rsid w:val="06ED2250"/>
    <w:rsid w:val="06FD5FE6"/>
    <w:rsid w:val="071F90C3"/>
    <w:rsid w:val="073CF1B5"/>
    <w:rsid w:val="075743B1"/>
    <w:rsid w:val="075E3970"/>
    <w:rsid w:val="077ECB4D"/>
    <w:rsid w:val="078510E7"/>
    <w:rsid w:val="079EEF78"/>
    <w:rsid w:val="07A61A7A"/>
    <w:rsid w:val="07B11D5A"/>
    <w:rsid w:val="07C0DEA5"/>
    <w:rsid w:val="07C46EE3"/>
    <w:rsid w:val="080DEB4C"/>
    <w:rsid w:val="08212CEC"/>
    <w:rsid w:val="085941E4"/>
    <w:rsid w:val="0870B498"/>
    <w:rsid w:val="08780E1F"/>
    <w:rsid w:val="088F09D7"/>
    <w:rsid w:val="0892BFA3"/>
    <w:rsid w:val="08BAA233"/>
    <w:rsid w:val="08CCC84E"/>
    <w:rsid w:val="0935B279"/>
    <w:rsid w:val="0980C3A0"/>
    <w:rsid w:val="09A168A3"/>
    <w:rsid w:val="0A08C951"/>
    <w:rsid w:val="0A14A8F4"/>
    <w:rsid w:val="0A1E089E"/>
    <w:rsid w:val="0A37398C"/>
    <w:rsid w:val="0A51D553"/>
    <w:rsid w:val="0A75FE3C"/>
    <w:rsid w:val="0A8C2C1C"/>
    <w:rsid w:val="0AC0647C"/>
    <w:rsid w:val="0B2269D0"/>
    <w:rsid w:val="0B2949B1"/>
    <w:rsid w:val="0B49A097"/>
    <w:rsid w:val="0BA9E6CC"/>
    <w:rsid w:val="0BBF5C50"/>
    <w:rsid w:val="0BEAA128"/>
    <w:rsid w:val="0C03AB89"/>
    <w:rsid w:val="0C2B5D1A"/>
    <w:rsid w:val="0C2C99B7"/>
    <w:rsid w:val="0C35BCEB"/>
    <w:rsid w:val="0C37EF92"/>
    <w:rsid w:val="0C455458"/>
    <w:rsid w:val="0C4C2902"/>
    <w:rsid w:val="0C53C595"/>
    <w:rsid w:val="0C8FEA7A"/>
    <w:rsid w:val="0CBB6A8A"/>
    <w:rsid w:val="0CBBDB81"/>
    <w:rsid w:val="0CE24923"/>
    <w:rsid w:val="0CE89CD4"/>
    <w:rsid w:val="0D2F1F06"/>
    <w:rsid w:val="0D33972C"/>
    <w:rsid w:val="0D371E32"/>
    <w:rsid w:val="0D711D3E"/>
    <w:rsid w:val="0D974039"/>
    <w:rsid w:val="0D9FC0B8"/>
    <w:rsid w:val="0DBCE9AB"/>
    <w:rsid w:val="0DE28221"/>
    <w:rsid w:val="0E43F4D5"/>
    <w:rsid w:val="0E5EE747"/>
    <w:rsid w:val="0E837E70"/>
    <w:rsid w:val="0E88F2E7"/>
    <w:rsid w:val="0E8DD86C"/>
    <w:rsid w:val="0EB253C7"/>
    <w:rsid w:val="0EB80F90"/>
    <w:rsid w:val="0EE32D6D"/>
    <w:rsid w:val="0EFD6A6C"/>
    <w:rsid w:val="0F1A4F5E"/>
    <w:rsid w:val="0F1C169C"/>
    <w:rsid w:val="0F2A0B03"/>
    <w:rsid w:val="0F3E42AF"/>
    <w:rsid w:val="0F4F6FCE"/>
    <w:rsid w:val="0F792F5F"/>
    <w:rsid w:val="0F7BCD64"/>
    <w:rsid w:val="0F7C5192"/>
    <w:rsid w:val="0F94B734"/>
    <w:rsid w:val="0FB8827C"/>
    <w:rsid w:val="103AF911"/>
    <w:rsid w:val="105D9F2E"/>
    <w:rsid w:val="106949C6"/>
    <w:rsid w:val="109C6DDE"/>
    <w:rsid w:val="10B8969B"/>
    <w:rsid w:val="10FCEAED"/>
    <w:rsid w:val="110F53BA"/>
    <w:rsid w:val="1113F692"/>
    <w:rsid w:val="111DDC27"/>
    <w:rsid w:val="1127F560"/>
    <w:rsid w:val="112F6287"/>
    <w:rsid w:val="114F3070"/>
    <w:rsid w:val="11F8C9DB"/>
    <w:rsid w:val="127648BB"/>
    <w:rsid w:val="129F063C"/>
    <w:rsid w:val="12AB328B"/>
    <w:rsid w:val="12C25A2E"/>
    <w:rsid w:val="12DE8F05"/>
    <w:rsid w:val="12ECC929"/>
    <w:rsid w:val="132D0ADB"/>
    <w:rsid w:val="133F4717"/>
    <w:rsid w:val="1349C529"/>
    <w:rsid w:val="134E0782"/>
    <w:rsid w:val="138B5197"/>
    <w:rsid w:val="13A501FE"/>
    <w:rsid w:val="13B26C80"/>
    <w:rsid w:val="13B9AB5B"/>
    <w:rsid w:val="13C3197B"/>
    <w:rsid w:val="13CA55CF"/>
    <w:rsid w:val="13D945A8"/>
    <w:rsid w:val="13EFAF79"/>
    <w:rsid w:val="14464377"/>
    <w:rsid w:val="145E71A6"/>
    <w:rsid w:val="14618A2D"/>
    <w:rsid w:val="1464948F"/>
    <w:rsid w:val="147C6DC5"/>
    <w:rsid w:val="1483B94B"/>
    <w:rsid w:val="14906E3E"/>
    <w:rsid w:val="1495EB32"/>
    <w:rsid w:val="14C2A806"/>
    <w:rsid w:val="14EF5798"/>
    <w:rsid w:val="14FDAB10"/>
    <w:rsid w:val="150ABD29"/>
    <w:rsid w:val="15346CF1"/>
    <w:rsid w:val="1545535B"/>
    <w:rsid w:val="15493BD3"/>
    <w:rsid w:val="157E9E54"/>
    <w:rsid w:val="15924B31"/>
    <w:rsid w:val="15FE1735"/>
    <w:rsid w:val="161A03F1"/>
    <w:rsid w:val="16213B15"/>
    <w:rsid w:val="162887E0"/>
    <w:rsid w:val="169B5465"/>
    <w:rsid w:val="16ACE354"/>
    <w:rsid w:val="16B90DB0"/>
    <w:rsid w:val="16C96DAE"/>
    <w:rsid w:val="16EB1A9D"/>
    <w:rsid w:val="16EBBD8C"/>
    <w:rsid w:val="1729F151"/>
    <w:rsid w:val="17620754"/>
    <w:rsid w:val="177414C3"/>
    <w:rsid w:val="177D0245"/>
    <w:rsid w:val="1782BB26"/>
    <w:rsid w:val="17A10DC1"/>
    <w:rsid w:val="17BB3DAC"/>
    <w:rsid w:val="17CCC463"/>
    <w:rsid w:val="17F08191"/>
    <w:rsid w:val="17F34246"/>
    <w:rsid w:val="180C3946"/>
    <w:rsid w:val="185E7C23"/>
    <w:rsid w:val="18740A33"/>
    <w:rsid w:val="18A1F398"/>
    <w:rsid w:val="18B17192"/>
    <w:rsid w:val="18C8B5A3"/>
    <w:rsid w:val="190122FE"/>
    <w:rsid w:val="190F7D7A"/>
    <w:rsid w:val="1A368EB1"/>
    <w:rsid w:val="1A68C66F"/>
    <w:rsid w:val="1A7B9D01"/>
    <w:rsid w:val="1A8C7F1B"/>
    <w:rsid w:val="1AB95A18"/>
    <w:rsid w:val="1AE882EE"/>
    <w:rsid w:val="1AE93351"/>
    <w:rsid w:val="1B641230"/>
    <w:rsid w:val="1B78DC59"/>
    <w:rsid w:val="1B7F6051"/>
    <w:rsid w:val="1B9D1CE6"/>
    <w:rsid w:val="1BB0CA0F"/>
    <w:rsid w:val="1BB63944"/>
    <w:rsid w:val="1BB8B9F9"/>
    <w:rsid w:val="1BB90DD8"/>
    <w:rsid w:val="1BE6E485"/>
    <w:rsid w:val="1C47C5BD"/>
    <w:rsid w:val="1C56576C"/>
    <w:rsid w:val="1C7D4DF6"/>
    <w:rsid w:val="1C7E2B46"/>
    <w:rsid w:val="1C914BFE"/>
    <w:rsid w:val="1CB2D016"/>
    <w:rsid w:val="1CCF2D09"/>
    <w:rsid w:val="1CF5BEE7"/>
    <w:rsid w:val="1D22371B"/>
    <w:rsid w:val="1D70DE76"/>
    <w:rsid w:val="1D7EF1AF"/>
    <w:rsid w:val="1D8B5329"/>
    <w:rsid w:val="1D9852C9"/>
    <w:rsid w:val="1D99DCB0"/>
    <w:rsid w:val="1DAFBAC5"/>
    <w:rsid w:val="1DB5758D"/>
    <w:rsid w:val="1DD684B4"/>
    <w:rsid w:val="1DEB3D03"/>
    <w:rsid w:val="1DED60FD"/>
    <w:rsid w:val="1DF6FC03"/>
    <w:rsid w:val="1E115193"/>
    <w:rsid w:val="1E26BCFD"/>
    <w:rsid w:val="1E46527B"/>
    <w:rsid w:val="1E50F38F"/>
    <w:rsid w:val="1E828FE1"/>
    <w:rsid w:val="1EC056CB"/>
    <w:rsid w:val="1F206C4A"/>
    <w:rsid w:val="1F23203C"/>
    <w:rsid w:val="1F2F2B51"/>
    <w:rsid w:val="1F67E73B"/>
    <w:rsid w:val="1F73F60B"/>
    <w:rsid w:val="1F7EF8AE"/>
    <w:rsid w:val="1FC4B328"/>
    <w:rsid w:val="1FD482A8"/>
    <w:rsid w:val="1FFA765B"/>
    <w:rsid w:val="1FFF41F0"/>
    <w:rsid w:val="200232EC"/>
    <w:rsid w:val="2011CF2A"/>
    <w:rsid w:val="2018562C"/>
    <w:rsid w:val="202886BF"/>
    <w:rsid w:val="206BC2C4"/>
    <w:rsid w:val="206EE476"/>
    <w:rsid w:val="2091448F"/>
    <w:rsid w:val="2111C4A7"/>
    <w:rsid w:val="213BBA61"/>
    <w:rsid w:val="21450C26"/>
    <w:rsid w:val="2146BBD8"/>
    <w:rsid w:val="21584CC3"/>
    <w:rsid w:val="218FCC81"/>
    <w:rsid w:val="21AB4C35"/>
    <w:rsid w:val="21E72AC4"/>
    <w:rsid w:val="2234160A"/>
    <w:rsid w:val="22358CDC"/>
    <w:rsid w:val="2258D885"/>
    <w:rsid w:val="228220E0"/>
    <w:rsid w:val="22CE841A"/>
    <w:rsid w:val="22EC9F07"/>
    <w:rsid w:val="22F713D8"/>
    <w:rsid w:val="2346FC23"/>
    <w:rsid w:val="23680750"/>
    <w:rsid w:val="236FA20E"/>
    <w:rsid w:val="237C5E80"/>
    <w:rsid w:val="2425AA67"/>
    <w:rsid w:val="242794C4"/>
    <w:rsid w:val="2428084A"/>
    <w:rsid w:val="243AC53D"/>
    <w:rsid w:val="24A012E4"/>
    <w:rsid w:val="24C6DDD1"/>
    <w:rsid w:val="24DBA1FC"/>
    <w:rsid w:val="251547A4"/>
    <w:rsid w:val="252BC604"/>
    <w:rsid w:val="257824D0"/>
    <w:rsid w:val="2593D785"/>
    <w:rsid w:val="2594EAA6"/>
    <w:rsid w:val="2598941C"/>
    <w:rsid w:val="25AC9B59"/>
    <w:rsid w:val="25B2DBA0"/>
    <w:rsid w:val="25ED64A5"/>
    <w:rsid w:val="25FE9162"/>
    <w:rsid w:val="2601F7E6"/>
    <w:rsid w:val="26042156"/>
    <w:rsid w:val="26174073"/>
    <w:rsid w:val="262FD8BD"/>
    <w:rsid w:val="2634C8EB"/>
    <w:rsid w:val="2635FB80"/>
    <w:rsid w:val="267E117A"/>
    <w:rsid w:val="2696FD4A"/>
    <w:rsid w:val="26DAD777"/>
    <w:rsid w:val="26E78E8F"/>
    <w:rsid w:val="27046A72"/>
    <w:rsid w:val="271B1940"/>
    <w:rsid w:val="272B0F90"/>
    <w:rsid w:val="2764211F"/>
    <w:rsid w:val="276DA038"/>
    <w:rsid w:val="276DA5F0"/>
    <w:rsid w:val="2783D493"/>
    <w:rsid w:val="27A6B91F"/>
    <w:rsid w:val="27AC2917"/>
    <w:rsid w:val="27B4052A"/>
    <w:rsid w:val="27E5EB56"/>
    <w:rsid w:val="28106729"/>
    <w:rsid w:val="2813A6E1"/>
    <w:rsid w:val="2814A64E"/>
    <w:rsid w:val="2818DBC8"/>
    <w:rsid w:val="282BA596"/>
    <w:rsid w:val="289D2ED2"/>
    <w:rsid w:val="28A635E0"/>
    <w:rsid w:val="28BB0915"/>
    <w:rsid w:val="28C90F49"/>
    <w:rsid w:val="28D3FA99"/>
    <w:rsid w:val="28E36BB5"/>
    <w:rsid w:val="28EA3AA7"/>
    <w:rsid w:val="28EB8FF4"/>
    <w:rsid w:val="2933767A"/>
    <w:rsid w:val="29412786"/>
    <w:rsid w:val="29423496"/>
    <w:rsid w:val="29434B7F"/>
    <w:rsid w:val="294CB4A7"/>
    <w:rsid w:val="29A95FDB"/>
    <w:rsid w:val="29ACA2AB"/>
    <w:rsid w:val="29AFDF60"/>
    <w:rsid w:val="29C1D143"/>
    <w:rsid w:val="29DF2D4A"/>
    <w:rsid w:val="29E24D83"/>
    <w:rsid w:val="29E65FB8"/>
    <w:rsid w:val="2A151792"/>
    <w:rsid w:val="2A46A86E"/>
    <w:rsid w:val="2A4D1C1A"/>
    <w:rsid w:val="2A9B668C"/>
    <w:rsid w:val="2AB4F8F3"/>
    <w:rsid w:val="2AD58F00"/>
    <w:rsid w:val="2AEDA3F1"/>
    <w:rsid w:val="2B0766B9"/>
    <w:rsid w:val="2B11EE9C"/>
    <w:rsid w:val="2B2A3BF1"/>
    <w:rsid w:val="2B4C62C2"/>
    <w:rsid w:val="2B5C3367"/>
    <w:rsid w:val="2B5FC3BA"/>
    <w:rsid w:val="2BA47DD7"/>
    <w:rsid w:val="2BB34C8F"/>
    <w:rsid w:val="2BBB98A4"/>
    <w:rsid w:val="2BC786EB"/>
    <w:rsid w:val="2BD0386A"/>
    <w:rsid w:val="2BD70035"/>
    <w:rsid w:val="2BE474DB"/>
    <w:rsid w:val="2BFC968A"/>
    <w:rsid w:val="2C0BF8CD"/>
    <w:rsid w:val="2C4F4611"/>
    <w:rsid w:val="2CCB4333"/>
    <w:rsid w:val="2CF0609A"/>
    <w:rsid w:val="2CF21348"/>
    <w:rsid w:val="2CFFAA5F"/>
    <w:rsid w:val="2D310563"/>
    <w:rsid w:val="2D4BD1F7"/>
    <w:rsid w:val="2DB0900A"/>
    <w:rsid w:val="2DBF9980"/>
    <w:rsid w:val="2DC1297B"/>
    <w:rsid w:val="2DF12A72"/>
    <w:rsid w:val="2E0FDFF2"/>
    <w:rsid w:val="2E1214F2"/>
    <w:rsid w:val="2E146568"/>
    <w:rsid w:val="2E4369B9"/>
    <w:rsid w:val="2E5B93F6"/>
    <w:rsid w:val="2E709130"/>
    <w:rsid w:val="2E826092"/>
    <w:rsid w:val="2E9515DE"/>
    <w:rsid w:val="2EA9F8FD"/>
    <w:rsid w:val="2EBD3E22"/>
    <w:rsid w:val="2EF05B0E"/>
    <w:rsid w:val="2F1C2457"/>
    <w:rsid w:val="2F2BF0F2"/>
    <w:rsid w:val="2F8DE488"/>
    <w:rsid w:val="2FA375C1"/>
    <w:rsid w:val="2FABD76F"/>
    <w:rsid w:val="2FD1A7BF"/>
    <w:rsid w:val="2FD212A3"/>
    <w:rsid w:val="2FD956BF"/>
    <w:rsid w:val="3020B69F"/>
    <w:rsid w:val="303FCFE4"/>
    <w:rsid w:val="308F099B"/>
    <w:rsid w:val="309F71E0"/>
    <w:rsid w:val="30AEE50D"/>
    <w:rsid w:val="30B63569"/>
    <w:rsid w:val="30BCA447"/>
    <w:rsid w:val="30D3D361"/>
    <w:rsid w:val="310FE3F8"/>
    <w:rsid w:val="311E091F"/>
    <w:rsid w:val="318AF8E2"/>
    <w:rsid w:val="31953411"/>
    <w:rsid w:val="31981A18"/>
    <w:rsid w:val="31DA73AD"/>
    <w:rsid w:val="31F6D4BD"/>
    <w:rsid w:val="31F7695E"/>
    <w:rsid w:val="321069A7"/>
    <w:rsid w:val="32403DB9"/>
    <w:rsid w:val="32520124"/>
    <w:rsid w:val="326AF56B"/>
    <w:rsid w:val="32A9E208"/>
    <w:rsid w:val="32AEE3CD"/>
    <w:rsid w:val="32BBCAA3"/>
    <w:rsid w:val="32C46381"/>
    <w:rsid w:val="32E4E531"/>
    <w:rsid w:val="32E8F404"/>
    <w:rsid w:val="3307D577"/>
    <w:rsid w:val="3320956D"/>
    <w:rsid w:val="3345C60C"/>
    <w:rsid w:val="3346D6D3"/>
    <w:rsid w:val="3373405A"/>
    <w:rsid w:val="337D8A4C"/>
    <w:rsid w:val="338B49A4"/>
    <w:rsid w:val="33E2702F"/>
    <w:rsid w:val="33ED7CAC"/>
    <w:rsid w:val="3403FBDA"/>
    <w:rsid w:val="3411BFE8"/>
    <w:rsid w:val="344383B9"/>
    <w:rsid w:val="344EA454"/>
    <w:rsid w:val="34748F2D"/>
    <w:rsid w:val="3474B702"/>
    <w:rsid w:val="3486C812"/>
    <w:rsid w:val="3496797A"/>
    <w:rsid w:val="349D1937"/>
    <w:rsid w:val="349F04F3"/>
    <w:rsid w:val="34E1E238"/>
    <w:rsid w:val="34E37900"/>
    <w:rsid w:val="34FCA5D5"/>
    <w:rsid w:val="3542B9BD"/>
    <w:rsid w:val="354D8E74"/>
    <w:rsid w:val="35793BF3"/>
    <w:rsid w:val="3583BCBF"/>
    <w:rsid w:val="359F0D6F"/>
    <w:rsid w:val="35A2F56F"/>
    <w:rsid w:val="35B2C6DD"/>
    <w:rsid w:val="35B3D4C0"/>
    <w:rsid w:val="35BCF8C7"/>
    <w:rsid w:val="35E98AD1"/>
    <w:rsid w:val="35F30ADF"/>
    <w:rsid w:val="36135852"/>
    <w:rsid w:val="36172C80"/>
    <w:rsid w:val="3620FC75"/>
    <w:rsid w:val="36586097"/>
    <w:rsid w:val="36609211"/>
    <w:rsid w:val="3661C9B7"/>
    <w:rsid w:val="36672778"/>
    <w:rsid w:val="36A2A2DD"/>
    <w:rsid w:val="36C72B49"/>
    <w:rsid w:val="375DCD67"/>
    <w:rsid w:val="378A03D5"/>
    <w:rsid w:val="37DF989F"/>
    <w:rsid w:val="37EF7653"/>
    <w:rsid w:val="382E3D8A"/>
    <w:rsid w:val="3836690A"/>
    <w:rsid w:val="385C49A3"/>
    <w:rsid w:val="38A7B537"/>
    <w:rsid w:val="39198582"/>
    <w:rsid w:val="39581D3D"/>
    <w:rsid w:val="398D1633"/>
    <w:rsid w:val="39FB33C2"/>
    <w:rsid w:val="3A10115A"/>
    <w:rsid w:val="3A175F5E"/>
    <w:rsid w:val="3A24F56B"/>
    <w:rsid w:val="3A330901"/>
    <w:rsid w:val="3A4964D2"/>
    <w:rsid w:val="3A51987B"/>
    <w:rsid w:val="3AA4BC03"/>
    <w:rsid w:val="3AA657DD"/>
    <w:rsid w:val="3AA728D7"/>
    <w:rsid w:val="3AB1459F"/>
    <w:rsid w:val="3AB5C7EA"/>
    <w:rsid w:val="3ABED56F"/>
    <w:rsid w:val="3ADA540C"/>
    <w:rsid w:val="3AEA46E6"/>
    <w:rsid w:val="3AFEEE69"/>
    <w:rsid w:val="3B03A25F"/>
    <w:rsid w:val="3B1EA640"/>
    <w:rsid w:val="3B44323F"/>
    <w:rsid w:val="3B7B5E97"/>
    <w:rsid w:val="3B7CEE9D"/>
    <w:rsid w:val="3B9A27A4"/>
    <w:rsid w:val="3BBC6DCA"/>
    <w:rsid w:val="3C365B64"/>
    <w:rsid w:val="3C3E1E45"/>
    <w:rsid w:val="3C562869"/>
    <w:rsid w:val="3C76E184"/>
    <w:rsid w:val="3C7815F2"/>
    <w:rsid w:val="3C7D47E6"/>
    <w:rsid w:val="3C7F867A"/>
    <w:rsid w:val="3CA875CB"/>
    <w:rsid w:val="3CC902A2"/>
    <w:rsid w:val="3CE3F16A"/>
    <w:rsid w:val="3CE7DE87"/>
    <w:rsid w:val="3CF62DC2"/>
    <w:rsid w:val="3CFF9A31"/>
    <w:rsid w:val="3D1382D1"/>
    <w:rsid w:val="3D14A611"/>
    <w:rsid w:val="3D3134A3"/>
    <w:rsid w:val="3D37C4D5"/>
    <w:rsid w:val="3D8BAB17"/>
    <w:rsid w:val="3DBD5825"/>
    <w:rsid w:val="3DD765E9"/>
    <w:rsid w:val="3DD7D4B5"/>
    <w:rsid w:val="3DFAB75E"/>
    <w:rsid w:val="3E2A9AB9"/>
    <w:rsid w:val="3E3D647E"/>
    <w:rsid w:val="3E513035"/>
    <w:rsid w:val="3E5E7606"/>
    <w:rsid w:val="3E7862C6"/>
    <w:rsid w:val="3E9C02E3"/>
    <w:rsid w:val="3EA49FEF"/>
    <w:rsid w:val="3EB13CB9"/>
    <w:rsid w:val="3EE411D8"/>
    <w:rsid w:val="3EEBB874"/>
    <w:rsid w:val="3F0D6088"/>
    <w:rsid w:val="3F1A3179"/>
    <w:rsid w:val="3F45404E"/>
    <w:rsid w:val="3F50319C"/>
    <w:rsid w:val="3F509C6A"/>
    <w:rsid w:val="3FA486E9"/>
    <w:rsid w:val="3FA524F8"/>
    <w:rsid w:val="3FC91390"/>
    <w:rsid w:val="3FCD3419"/>
    <w:rsid w:val="3FE49B14"/>
    <w:rsid w:val="4015E2C3"/>
    <w:rsid w:val="401B5B54"/>
    <w:rsid w:val="4030441E"/>
    <w:rsid w:val="405EFCA2"/>
    <w:rsid w:val="406D8DE5"/>
    <w:rsid w:val="408B2A5C"/>
    <w:rsid w:val="409F77EA"/>
    <w:rsid w:val="4111DD08"/>
    <w:rsid w:val="413D5C02"/>
    <w:rsid w:val="414DC0D6"/>
    <w:rsid w:val="414EC5E8"/>
    <w:rsid w:val="41B488A6"/>
    <w:rsid w:val="4252AED2"/>
    <w:rsid w:val="4292A5C6"/>
    <w:rsid w:val="42BCD048"/>
    <w:rsid w:val="42D3192F"/>
    <w:rsid w:val="42DB9432"/>
    <w:rsid w:val="42E6C63E"/>
    <w:rsid w:val="42EEC428"/>
    <w:rsid w:val="43098C8F"/>
    <w:rsid w:val="4334E85C"/>
    <w:rsid w:val="43413565"/>
    <w:rsid w:val="43488AC6"/>
    <w:rsid w:val="434B0AE9"/>
    <w:rsid w:val="4359AA77"/>
    <w:rsid w:val="4364DAE9"/>
    <w:rsid w:val="437C6939"/>
    <w:rsid w:val="438ABAC4"/>
    <w:rsid w:val="4393B15C"/>
    <w:rsid w:val="43A2018F"/>
    <w:rsid w:val="43DCF4D0"/>
    <w:rsid w:val="440E4CF4"/>
    <w:rsid w:val="4410F535"/>
    <w:rsid w:val="443C36C4"/>
    <w:rsid w:val="444EE8FB"/>
    <w:rsid w:val="44BDE036"/>
    <w:rsid w:val="44EEBADD"/>
    <w:rsid w:val="45071139"/>
    <w:rsid w:val="4515BC72"/>
    <w:rsid w:val="456F47D5"/>
    <w:rsid w:val="45AE56FF"/>
    <w:rsid w:val="45C1BF54"/>
    <w:rsid w:val="45E2D886"/>
    <w:rsid w:val="45EC4720"/>
    <w:rsid w:val="45F51D88"/>
    <w:rsid w:val="462FBFD7"/>
    <w:rsid w:val="467960E5"/>
    <w:rsid w:val="467AE995"/>
    <w:rsid w:val="4683C0B0"/>
    <w:rsid w:val="46B323F8"/>
    <w:rsid w:val="46D81F7B"/>
    <w:rsid w:val="46DD1ECF"/>
    <w:rsid w:val="46E06A2E"/>
    <w:rsid w:val="47150597"/>
    <w:rsid w:val="471ACF79"/>
    <w:rsid w:val="474655EC"/>
    <w:rsid w:val="47562004"/>
    <w:rsid w:val="478796FB"/>
    <w:rsid w:val="479D3FE7"/>
    <w:rsid w:val="47B38AC7"/>
    <w:rsid w:val="47BA1170"/>
    <w:rsid w:val="47E64A96"/>
    <w:rsid w:val="47E7F091"/>
    <w:rsid w:val="480B7154"/>
    <w:rsid w:val="48194E71"/>
    <w:rsid w:val="4842F97B"/>
    <w:rsid w:val="4851F2C9"/>
    <w:rsid w:val="485302EB"/>
    <w:rsid w:val="4884FE2E"/>
    <w:rsid w:val="48A65067"/>
    <w:rsid w:val="48CF70C4"/>
    <w:rsid w:val="48E923AA"/>
    <w:rsid w:val="491D4A80"/>
    <w:rsid w:val="494DAD93"/>
    <w:rsid w:val="494F603F"/>
    <w:rsid w:val="498D1065"/>
    <w:rsid w:val="49A5F1F8"/>
    <w:rsid w:val="49B66BF0"/>
    <w:rsid w:val="49D3E791"/>
    <w:rsid w:val="49D76124"/>
    <w:rsid w:val="49ED767A"/>
    <w:rsid w:val="4A002D53"/>
    <w:rsid w:val="4A042CAC"/>
    <w:rsid w:val="4A1E3CCC"/>
    <w:rsid w:val="4A28903A"/>
    <w:rsid w:val="4A47845A"/>
    <w:rsid w:val="4A4E38D8"/>
    <w:rsid w:val="4A513BA3"/>
    <w:rsid w:val="4A736D87"/>
    <w:rsid w:val="4A837BB0"/>
    <w:rsid w:val="4ABA0C0E"/>
    <w:rsid w:val="4AEAB423"/>
    <w:rsid w:val="4AFBC076"/>
    <w:rsid w:val="4B19CDDB"/>
    <w:rsid w:val="4B1B7481"/>
    <w:rsid w:val="4B2831A3"/>
    <w:rsid w:val="4B5BDB6C"/>
    <w:rsid w:val="4BA90C0B"/>
    <w:rsid w:val="4BC81A36"/>
    <w:rsid w:val="4BC947CE"/>
    <w:rsid w:val="4C298BD6"/>
    <w:rsid w:val="4C3426E6"/>
    <w:rsid w:val="4C44A976"/>
    <w:rsid w:val="4C490549"/>
    <w:rsid w:val="4C8DC48D"/>
    <w:rsid w:val="4C9914F6"/>
    <w:rsid w:val="4CACB143"/>
    <w:rsid w:val="4CE0BFA3"/>
    <w:rsid w:val="4D2E49E5"/>
    <w:rsid w:val="4D43F94A"/>
    <w:rsid w:val="4D6F9D00"/>
    <w:rsid w:val="4D72E7E9"/>
    <w:rsid w:val="4DA89CF4"/>
    <w:rsid w:val="4DD9F5F9"/>
    <w:rsid w:val="4DF611A2"/>
    <w:rsid w:val="4E13B30E"/>
    <w:rsid w:val="4E150371"/>
    <w:rsid w:val="4E1987AA"/>
    <w:rsid w:val="4E1CCBE1"/>
    <w:rsid w:val="4E255AFC"/>
    <w:rsid w:val="4E4CF697"/>
    <w:rsid w:val="4E7500C1"/>
    <w:rsid w:val="4E758AFF"/>
    <w:rsid w:val="4E91AEC3"/>
    <w:rsid w:val="4EA17172"/>
    <w:rsid w:val="4EA20F63"/>
    <w:rsid w:val="4EC65BE1"/>
    <w:rsid w:val="4EDC7AA4"/>
    <w:rsid w:val="4F1EF63D"/>
    <w:rsid w:val="4F3D305C"/>
    <w:rsid w:val="4F8A5046"/>
    <w:rsid w:val="4F947FE7"/>
    <w:rsid w:val="4FFF19A2"/>
    <w:rsid w:val="506F2FAF"/>
    <w:rsid w:val="507B160E"/>
    <w:rsid w:val="509D7316"/>
    <w:rsid w:val="50AEB393"/>
    <w:rsid w:val="50C165D3"/>
    <w:rsid w:val="50C75829"/>
    <w:rsid w:val="51061BA2"/>
    <w:rsid w:val="511E4BDD"/>
    <w:rsid w:val="513EEF92"/>
    <w:rsid w:val="514C7E26"/>
    <w:rsid w:val="516AD32A"/>
    <w:rsid w:val="51DA4DF2"/>
    <w:rsid w:val="51E39965"/>
    <w:rsid w:val="51FBEBB2"/>
    <w:rsid w:val="527A8C48"/>
    <w:rsid w:val="52B0B059"/>
    <w:rsid w:val="52B1D017"/>
    <w:rsid w:val="52E448FA"/>
    <w:rsid w:val="53279807"/>
    <w:rsid w:val="532DA5C8"/>
    <w:rsid w:val="53389DEC"/>
    <w:rsid w:val="5351E30E"/>
    <w:rsid w:val="5351F054"/>
    <w:rsid w:val="53780D65"/>
    <w:rsid w:val="538A0DF1"/>
    <w:rsid w:val="539F9940"/>
    <w:rsid w:val="542A386B"/>
    <w:rsid w:val="54309B32"/>
    <w:rsid w:val="543619C6"/>
    <w:rsid w:val="54421292"/>
    <w:rsid w:val="54833599"/>
    <w:rsid w:val="548C32AC"/>
    <w:rsid w:val="54926B53"/>
    <w:rsid w:val="549EA4A3"/>
    <w:rsid w:val="54DFB816"/>
    <w:rsid w:val="554082D5"/>
    <w:rsid w:val="5548F7E1"/>
    <w:rsid w:val="555E69A3"/>
    <w:rsid w:val="5590D08F"/>
    <w:rsid w:val="55927CB4"/>
    <w:rsid w:val="55974549"/>
    <w:rsid w:val="55B6BE31"/>
    <w:rsid w:val="55C1A079"/>
    <w:rsid w:val="55D0FF99"/>
    <w:rsid w:val="55F5B423"/>
    <w:rsid w:val="5621A2ED"/>
    <w:rsid w:val="563880D6"/>
    <w:rsid w:val="564B64A0"/>
    <w:rsid w:val="565894A3"/>
    <w:rsid w:val="565FDDFA"/>
    <w:rsid w:val="569E0473"/>
    <w:rsid w:val="56A6BE88"/>
    <w:rsid w:val="56E0FA24"/>
    <w:rsid w:val="56E8AC8E"/>
    <w:rsid w:val="573EC1B6"/>
    <w:rsid w:val="57660917"/>
    <w:rsid w:val="57814D86"/>
    <w:rsid w:val="57B8F208"/>
    <w:rsid w:val="57FD3F9E"/>
    <w:rsid w:val="5800AAD8"/>
    <w:rsid w:val="582799EB"/>
    <w:rsid w:val="583453F7"/>
    <w:rsid w:val="588629C2"/>
    <w:rsid w:val="588CFD2A"/>
    <w:rsid w:val="58BF6BF6"/>
    <w:rsid w:val="58D62AC4"/>
    <w:rsid w:val="58D635A3"/>
    <w:rsid w:val="58F668F8"/>
    <w:rsid w:val="590365C5"/>
    <w:rsid w:val="592E188A"/>
    <w:rsid w:val="594E0DCC"/>
    <w:rsid w:val="59A23BA6"/>
    <w:rsid w:val="59BCC485"/>
    <w:rsid w:val="5A1A3941"/>
    <w:rsid w:val="5A5745C9"/>
    <w:rsid w:val="5A5C9D5F"/>
    <w:rsid w:val="5A6567C7"/>
    <w:rsid w:val="5A895452"/>
    <w:rsid w:val="5A91AC50"/>
    <w:rsid w:val="5AC2392B"/>
    <w:rsid w:val="5AF24546"/>
    <w:rsid w:val="5B39EFFD"/>
    <w:rsid w:val="5B668FD8"/>
    <w:rsid w:val="5BA993B3"/>
    <w:rsid w:val="5BCB4067"/>
    <w:rsid w:val="5BF4EFDD"/>
    <w:rsid w:val="5C58AC4D"/>
    <w:rsid w:val="5C5E5FB4"/>
    <w:rsid w:val="5C6BFEFC"/>
    <w:rsid w:val="5C76CF69"/>
    <w:rsid w:val="5C81939C"/>
    <w:rsid w:val="5C856583"/>
    <w:rsid w:val="5C91297F"/>
    <w:rsid w:val="5C99F34F"/>
    <w:rsid w:val="5CA1BD9E"/>
    <w:rsid w:val="5D11559F"/>
    <w:rsid w:val="5D2B6B5E"/>
    <w:rsid w:val="5D41B4A7"/>
    <w:rsid w:val="5D7C3ED2"/>
    <w:rsid w:val="5D7E957E"/>
    <w:rsid w:val="5D951CB6"/>
    <w:rsid w:val="5DD38999"/>
    <w:rsid w:val="5DD825AF"/>
    <w:rsid w:val="5DE0224C"/>
    <w:rsid w:val="5E1C5FAD"/>
    <w:rsid w:val="5E2D2FAD"/>
    <w:rsid w:val="5E2F5B84"/>
    <w:rsid w:val="5E3D0300"/>
    <w:rsid w:val="5E428569"/>
    <w:rsid w:val="5E46BC13"/>
    <w:rsid w:val="5E480A35"/>
    <w:rsid w:val="5E568E65"/>
    <w:rsid w:val="5E6FCC42"/>
    <w:rsid w:val="5E7B98E3"/>
    <w:rsid w:val="5E863432"/>
    <w:rsid w:val="5EA2126A"/>
    <w:rsid w:val="5EEA4A1C"/>
    <w:rsid w:val="5F1CA128"/>
    <w:rsid w:val="5F2A9B28"/>
    <w:rsid w:val="5F2B8257"/>
    <w:rsid w:val="5F582E95"/>
    <w:rsid w:val="5F7F3D12"/>
    <w:rsid w:val="5F9C7D07"/>
    <w:rsid w:val="5FAEA485"/>
    <w:rsid w:val="5FC6C301"/>
    <w:rsid w:val="5FC9145A"/>
    <w:rsid w:val="5FCF5DFA"/>
    <w:rsid w:val="5FE66306"/>
    <w:rsid w:val="600CEB75"/>
    <w:rsid w:val="601AF418"/>
    <w:rsid w:val="603679F2"/>
    <w:rsid w:val="6054AB7B"/>
    <w:rsid w:val="607AA601"/>
    <w:rsid w:val="60858E9F"/>
    <w:rsid w:val="6091A0C6"/>
    <w:rsid w:val="6093F51B"/>
    <w:rsid w:val="60AD8B5B"/>
    <w:rsid w:val="60B0771C"/>
    <w:rsid w:val="60F4CFAC"/>
    <w:rsid w:val="6149C29F"/>
    <w:rsid w:val="615A7228"/>
    <w:rsid w:val="616A3070"/>
    <w:rsid w:val="6189BE75"/>
    <w:rsid w:val="618F98B7"/>
    <w:rsid w:val="61A68DE7"/>
    <w:rsid w:val="61A7DCB3"/>
    <w:rsid w:val="61B8B2E0"/>
    <w:rsid w:val="61CDEB1B"/>
    <w:rsid w:val="620819AD"/>
    <w:rsid w:val="6254F3D7"/>
    <w:rsid w:val="62553DD5"/>
    <w:rsid w:val="6266176E"/>
    <w:rsid w:val="628C575B"/>
    <w:rsid w:val="62C8E407"/>
    <w:rsid w:val="62E3BBE3"/>
    <w:rsid w:val="62E8FC2B"/>
    <w:rsid w:val="630C5289"/>
    <w:rsid w:val="6322FAE6"/>
    <w:rsid w:val="637472EB"/>
    <w:rsid w:val="63809AF6"/>
    <w:rsid w:val="638436D9"/>
    <w:rsid w:val="63892132"/>
    <w:rsid w:val="6397BA6D"/>
    <w:rsid w:val="63A2AC87"/>
    <w:rsid w:val="63AE95E0"/>
    <w:rsid w:val="63BEE6AF"/>
    <w:rsid w:val="63D5304C"/>
    <w:rsid w:val="640990EE"/>
    <w:rsid w:val="640CEEEE"/>
    <w:rsid w:val="64113D26"/>
    <w:rsid w:val="6451CAE0"/>
    <w:rsid w:val="64786587"/>
    <w:rsid w:val="64873CDB"/>
    <w:rsid w:val="64BE1FE0"/>
    <w:rsid w:val="64DFC504"/>
    <w:rsid w:val="64E91483"/>
    <w:rsid w:val="64EA757F"/>
    <w:rsid w:val="64F24CB4"/>
    <w:rsid w:val="65464E8F"/>
    <w:rsid w:val="654C7C33"/>
    <w:rsid w:val="65C46DB7"/>
    <w:rsid w:val="65D018C0"/>
    <w:rsid w:val="65DAF9DC"/>
    <w:rsid w:val="65FEE415"/>
    <w:rsid w:val="66037B17"/>
    <w:rsid w:val="667ED014"/>
    <w:rsid w:val="6686E9EF"/>
    <w:rsid w:val="66967213"/>
    <w:rsid w:val="66E83A1D"/>
    <w:rsid w:val="66F036CB"/>
    <w:rsid w:val="6710CD48"/>
    <w:rsid w:val="67243574"/>
    <w:rsid w:val="67551ADB"/>
    <w:rsid w:val="6761229B"/>
    <w:rsid w:val="67B29471"/>
    <w:rsid w:val="67BF1174"/>
    <w:rsid w:val="67C44659"/>
    <w:rsid w:val="67C75242"/>
    <w:rsid w:val="6801C5A6"/>
    <w:rsid w:val="6805B17E"/>
    <w:rsid w:val="68181C81"/>
    <w:rsid w:val="681D9B1A"/>
    <w:rsid w:val="681EB2FE"/>
    <w:rsid w:val="682F96CF"/>
    <w:rsid w:val="68482FDB"/>
    <w:rsid w:val="6854467B"/>
    <w:rsid w:val="68558D7D"/>
    <w:rsid w:val="68B146B1"/>
    <w:rsid w:val="68BD8329"/>
    <w:rsid w:val="68CB59F0"/>
    <w:rsid w:val="68F2D8CE"/>
    <w:rsid w:val="69032959"/>
    <w:rsid w:val="69085AE7"/>
    <w:rsid w:val="69118A8B"/>
    <w:rsid w:val="69262602"/>
    <w:rsid w:val="69433F07"/>
    <w:rsid w:val="694F944C"/>
    <w:rsid w:val="69519015"/>
    <w:rsid w:val="6999AB4C"/>
    <w:rsid w:val="69C08528"/>
    <w:rsid w:val="69C6A476"/>
    <w:rsid w:val="69F920F8"/>
    <w:rsid w:val="6A360D26"/>
    <w:rsid w:val="6A4559D9"/>
    <w:rsid w:val="6A8FBC15"/>
    <w:rsid w:val="6A95EB0D"/>
    <w:rsid w:val="6AAA9C57"/>
    <w:rsid w:val="6AAE532E"/>
    <w:rsid w:val="6AB22092"/>
    <w:rsid w:val="6B1CA5E9"/>
    <w:rsid w:val="6B1DC8D8"/>
    <w:rsid w:val="6B3B8394"/>
    <w:rsid w:val="6B417D45"/>
    <w:rsid w:val="6B4F4B12"/>
    <w:rsid w:val="6B58755C"/>
    <w:rsid w:val="6B619D5E"/>
    <w:rsid w:val="6B9E8B44"/>
    <w:rsid w:val="6BA035A3"/>
    <w:rsid w:val="6BAEC243"/>
    <w:rsid w:val="6BB6AE1D"/>
    <w:rsid w:val="6BD4FDA7"/>
    <w:rsid w:val="6BDDBC4F"/>
    <w:rsid w:val="6C144B76"/>
    <w:rsid w:val="6C3F092E"/>
    <w:rsid w:val="6C4771BA"/>
    <w:rsid w:val="6C579982"/>
    <w:rsid w:val="6C6BF929"/>
    <w:rsid w:val="6C6D14F7"/>
    <w:rsid w:val="6C86096C"/>
    <w:rsid w:val="6CB48A8B"/>
    <w:rsid w:val="6CBE3EDE"/>
    <w:rsid w:val="6CC494B0"/>
    <w:rsid w:val="6CE1A417"/>
    <w:rsid w:val="6CE50CD8"/>
    <w:rsid w:val="6CF889C8"/>
    <w:rsid w:val="6D0B6065"/>
    <w:rsid w:val="6D1F2B99"/>
    <w:rsid w:val="6D82F938"/>
    <w:rsid w:val="6DBA2DC0"/>
    <w:rsid w:val="6DC6A8C1"/>
    <w:rsid w:val="6DFCB267"/>
    <w:rsid w:val="6E12ED79"/>
    <w:rsid w:val="6E1A7256"/>
    <w:rsid w:val="6E1CE0DE"/>
    <w:rsid w:val="6E2C0DFF"/>
    <w:rsid w:val="6E658213"/>
    <w:rsid w:val="6E907EBE"/>
    <w:rsid w:val="6E9C7433"/>
    <w:rsid w:val="6EAC8B13"/>
    <w:rsid w:val="6F06909E"/>
    <w:rsid w:val="6F224A3D"/>
    <w:rsid w:val="6F272127"/>
    <w:rsid w:val="6F3FA7D2"/>
    <w:rsid w:val="6F4A6C3F"/>
    <w:rsid w:val="6F610098"/>
    <w:rsid w:val="6F6BE4AB"/>
    <w:rsid w:val="6F8F294F"/>
    <w:rsid w:val="6F91C2C1"/>
    <w:rsid w:val="6F958536"/>
    <w:rsid w:val="6FF81A55"/>
    <w:rsid w:val="70257EF6"/>
    <w:rsid w:val="70416DDC"/>
    <w:rsid w:val="705A00A7"/>
    <w:rsid w:val="7062B55F"/>
    <w:rsid w:val="708087FA"/>
    <w:rsid w:val="70A10948"/>
    <w:rsid w:val="70B9238E"/>
    <w:rsid w:val="70C3D916"/>
    <w:rsid w:val="70CC1CA8"/>
    <w:rsid w:val="70D7DF6C"/>
    <w:rsid w:val="711AEB33"/>
    <w:rsid w:val="713DAB84"/>
    <w:rsid w:val="7142B9B7"/>
    <w:rsid w:val="7148A601"/>
    <w:rsid w:val="714C67C3"/>
    <w:rsid w:val="71755163"/>
    <w:rsid w:val="718AECB9"/>
    <w:rsid w:val="720ABA8E"/>
    <w:rsid w:val="722DE9E3"/>
    <w:rsid w:val="72839082"/>
    <w:rsid w:val="7331556D"/>
    <w:rsid w:val="739E0AD7"/>
    <w:rsid w:val="73A60A20"/>
    <w:rsid w:val="73C98E11"/>
    <w:rsid w:val="74066ADD"/>
    <w:rsid w:val="743110BD"/>
    <w:rsid w:val="743818C4"/>
    <w:rsid w:val="74552F5D"/>
    <w:rsid w:val="745F93B9"/>
    <w:rsid w:val="74A0947E"/>
    <w:rsid w:val="74A1D9D6"/>
    <w:rsid w:val="74CAF858"/>
    <w:rsid w:val="74F0F899"/>
    <w:rsid w:val="75065560"/>
    <w:rsid w:val="751FE898"/>
    <w:rsid w:val="753C023B"/>
    <w:rsid w:val="753C02D4"/>
    <w:rsid w:val="754E5C57"/>
    <w:rsid w:val="75604C6F"/>
    <w:rsid w:val="7564B8D2"/>
    <w:rsid w:val="7566F1CF"/>
    <w:rsid w:val="758EFBD4"/>
    <w:rsid w:val="75A882F9"/>
    <w:rsid w:val="75B845E5"/>
    <w:rsid w:val="75CE1403"/>
    <w:rsid w:val="760A4FDE"/>
    <w:rsid w:val="76522B15"/>
    <w:rsid w:val="7656B72C"/>
    <w:rsid w:val="767123B6"/>
    <w:rsid w:val="767F5930"/>
    <w:rsid w:val="768C48BC"/>
    <w:rsid w:val="76AA0FA6"/>
    <w:rsid w:val="76D786FD"/>
    <w:rsid w:val="76F1DDC6"/>
    <w:rsid w:val="76F2A440"/>
    <w:rsid w:val="76F36768"/>
    <w:rsid w:val="771C603D"/>
    <w:rsid w:val="779B2811"/>
    <w:rsid w:val="77ABEDDC"/>
    <w:rsid w:val="780D27FC"/>
    <w:rsid w:val="781C33C1"/>
    <w:rsid w:val="783292E9"/>
    <w:rsid w:val="784054CB"/>
    <w:rsid w:val="7842237B"/>
    <w:rsid w:val="78895966"/>
    <w:rsid w:val="78B3EA70"/>
    <w:rsid w:val="78DB7D05"/>
    <w:rsid w:val="78E4C00D"/>
    <w:rsid w:val="78FEDFB6"/>
    <w:rsid w:val="793A32CD"/>
    <w:rsid w:val="7945E45A"/>
    <w:rsid w:val="794B6320"/>
    <w:rsid w:val="796D6787"/>
    <w:rsid w:val="797E5957"/>
    <w:rsid w:val="7998E11F"/>
    <w:rsid w:val="799D5531"/>
    <w:rsid w:val="79A1DFD1"/>
    <w:rsid w:val="79D20C34"/>
    <w:rsid w:val="79D2FE67"/>
    <w:rsid w:val="7A1E3919"/>
    <w:rsid w:val="7A29BFEB"/>
    <w:rsid w:val="7A5B3D46"/>
    <w:rsid w:val="7A6B2F35"/>
    <w:rsid w:val="7A796082"/>
    <w:rsid w:val="7A87374D"/>
    <w:rsid w:val="7A88DE30"/>
    <w:rsid w:val="7AE20B36"/>
    <w:rsid w:val="7AFC8A25"/>
    <w:rsid w:val="7AFF4155"/>
    <w:rsid w:val="7B62C14B"/>
    <w:rsid w:val="7B65581E"/>
    <w:rsid w:val="7B754D4F"/>
    <w:rsid w:val="7B896102"/>
    <w:rsid w:val="7B91CC5A"/>
    <w:rsid w:val="7BAA2EC5"/>
    <w:rsid w:val="7BC03989"/>
    <w:rsid w:val="7BD7E4F0"/>
    <w:rsid w:val="7BE5200C"/>
    <w:rsid w:val="7BF54253"/>
    <w:rsid w:val="7BFB29E5"/>
    <w:rsid w:val="7C0608FC"/>
    <w:rsid w:val="7C1974E2"/>
    <w:rsid w:val="7C45AC77"/>
    <w:rsid w:val="7C7FD48B"/>
    <w:rsid w:val="7CCC9718"/>
    <w:rsid w:val="7CED0534"/>
    <w:rsid w:val="7D0F11B0"/>
    <w:rsid w:val="7D2075CA"/>
    <w:rsid w:val="7D2BA3EA"/>
    <w:rsid w:val="7D6AE1CC"/>
    <w:rsid w:val="7D7198B8"/>
    <w:rsid w:val="7D7A71AA"/>
    <w:rsid w:val="7DA898A8"/>
    <w:rsid w:val="7DAB759E"/>
    <w:rsid w:val="7DB5E6EC"/>
    <w:rsid w:val="7E0E7332"/>
    <w:rsid w:val="7E0F2F55"/>
    <w:rsid w:val="7E141321"/>
    <w:rsid w:val="7E2B1A25"/>
    <w:rsid w:val="7E3A0E30"/>
    <w:rsid w:val="7E4C3711"/>
    <w:rsid w:val="7E537ADD"/>
    <w:rsid w:val="7E6C1ABA"/>
    <w:rsid w:val="7E9B31B9"/>
    <w:rsid w:val="7EBA7354"/>
    <w:rsid w:val="7ED2BD30"/>
    <w:rsid w:val="7ED7F06D"/>
    <w:rsid w:val="7EF86C85"/>
    <w:rsid w:val="7F015566"/>
    <w:rsid w:val="7F06E21B"/>
    <w:rsid w:val="7F0D4342"/>
    <w:rsid w:val="7F296C0A"/>
    <w:rsid w:val="7F717B1C"/>
    <w:rsid w:val="7F7984B7"/>
    <w:rsid w:val="7F87EEF7"/>
    <w:rsid w:val="7FA028C4"/>
    <w:rsid w:val="7FDB25F3"/>
    <w:rsid w:val="7FDEF514"/>
    <w:rsid w:val="7FE06391"/>
    <w:rsid w:val="7FE81748"/>
    <w:rsid w:val="7FF4430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F8EDAB"/>
  <w15:docId w15:val="{36EF3D31-3EEE-45C3-B0C7-81EDF10129C8}"/>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p14">
  <w:docDefaults>
    <w:rPrDefault>
      <w:rPr>
        <w:rFonts w:ascii="Times New Roman" w:hAnsi="Times New Roman" w:eastAsia="Times New Roman" w:cs="Times New Roman"/>
        <w:sz w:val="24"/>
        <w:szCs w:val="24"/>
        <w:lang w:val="et-EE" w:eastAsia="en-US" w:bidi="ar-SA"/>
      </w:rPr>
    </w:rPrDefault>
    <w:pPrDefault>
      <w:pPr>
        <w:widowControl w:val="0"/>
        <w:spacing w:line="238"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546204"/>
    <w:pPr>
      <w:suppressAutoHyphens/>
      <w:spacing w:line="238" w:lineRule="exact"/>
    </w:pPr>
    <w:rPr>
      <w:rFonts w:eastAsia="SimSun"/>
      <w:kern w:val="1"/>
      <w:lang w:eastAsia="zh-CN" w:bidi="hi-IN"/>
    </w:rPr>
  </w:style>
  <w:style w:type="paragraph" w:styleId="Heading1">
    <w:name w:val="heading 1"/>
    <w:basedOn w:val="Normal"/>
    <w:next w:val="Normal"/>
    <w:link w:val="Heading1Char"/>
    <w:uiPriority w:val="9"/>
    <w:qFormat/>
    <w:rsid w:val="00FE03F5"/>
    <w:pPr>
      <w:keepNext/>
      <w:keepLines/>
      <w:spacing w:before="240"/>
      <w:outlineLvl w:val="0"/>
    </w:pPr>
    <w:rPr>
      <w:rFonts w:cs="Mangal" w:asciiTheme="majorHAnsi" w:hAnsiTheme="majorHAnsi" w:eastAsiaTheme="majorEastAsia"/>
      <w:color w:val="365F91" w:themeColor="accent1" w:themeShade="BF"/>
      <w:sz w:val="32"/>
      <w:szCs w:val="29"/>
    </w:rPr>
  </w:style>
  <w:style w:type="paragraph" w:styleId="Heading2">
    <w:name w:val="heading 2"/>
    <w:basedOn w:val="Normal"/>
    <w:next w:val="Normal"/>
    <w:link w:val="Heading2Char"/>
    <w:uiPriority w:val="9"/>
    <w:unhideWhenUsed/>
    <w:qFormat/>
    <w:rsid w:val="00FE03F5"/>
    <w:pPr>
      <w:keepNext/>
      <w:keepLines/>
      <w:spacing w:before="40"/>
      <w:outlineLvl w:val="1"/>
    </w:pPr>
    <w:rPr>
      <w:rFonts w:cs="Mangal" w:asciiTheme="majorHAnsi" w:hAnsiTheme="majorHAnsi" w:eastAsiaTheme="majorEastAsia"/>
      <w:color w:val="365F91" w:themeColor="accent1" w:themeShade="BF"/>
      <w:sz w:val="26"/>
      <w:szCs w:val="23"/>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link w:val="Heading4Char"/>
    <w:uiPriority w:val="9"/>
    <w:semiHidden/>
    <w:unhideWhenUsed/>
    <w:qFormat/>
    <w:rsid w:val="00DF44DF"/>
    <w:pPr>
      <w:keepNext/>
      <w:tabs>
        <w:tab w:val="num" w:pos="864"/>
      </w:tabs>
      <w:suppressAutoHyphens w:val="0"/>
      <w:autoSpaceDE w:val="0"/>
      <w:autoSpaceDN w:val="0"/>
      <w:adjustRightInd w:val="0"/>
      <w:spacing w:before="240" w:after="60" w:line="240" w:lineRule="auto"/>
      <w:ind w:left="864" w:hanging="864"/>
      <w:outlineLvl w:val="3"/>
    </w:pPr>
    <w:rPr>
      <w:rFonts w:eastAsia="Times New Roman"/>
      <w:b/>
      <w:bCs/>
      <w:color w:val="000000"/>
      <w:kern w:val="0"/>
      <w:sz w:val="28"/>
      <w:szCs w:val="28"/>
      <w:u w:color="000000"/>
      <w:lang w:eastAsia="et-EE" w:bidi="ar-SA"/>
    </w:rPr>
  </w:style>
  <w:style w:type="paragraph" w:styleId="Heading5">
    <w:name w:val="heading 5"/>
    <w:basedOn w:val="Normal"/>
    <w:next w:val="Normal"/>
    <w:link w:val="Heading5Char"/>
    <w:uiPriority w:val="9"/>
    <w:semiHidden/>
    <w:unhideWhenUsed/>
    <w:qFormat/>
    <w:rsid w:val="00DF44DF"/>
    <w:pPr>
      <w:tabs>
        <w:tab w:val="num" w:pos="1008"/>
      </w:tabs>
      <w:suppressAutoHyphens w:val="0"/>
      <w:autoSpaceDE w:val="0"/>
      <w:autoSpaceDN w:val="0"/>
      <w:adjustRightInd w:val="0"/>
      <w:spacing w:before="240" w:after="60" w:line="240" w:lineRule="auto"/>
      <w:ind w:left="1008" w:hanging="1008"/>
      <w:outlineLvl w:val="4"/>
    </w:pPr>
    <w:rPr>
      <w:rFonts w:eastAsia="Times New Roman"/>
      <w:b/>
      <w:bCs/>
      <w:i/>
      <w:iCs/>
      <w:color w:val="000000"/>
      <w:kern w:val="0"/>
      <w:sz w:val="26"/>
      <w:szCs w:val="26"/>
      <w:u w:color="000000"/>
      <w:lang w:eastAsia="et-EE" w:bidi="ar-SA"/>
    </w:rPr>
  </w:style>
  <w:style w:type="paragraph" w:styleId="Heading6">
    <w:name w:val="heading 6"/>
    <w:basedOn w:val="Normal"/>
    <w:next w:val="Normal"/>
    <w:link w:val="Heading6Char"/>
    <w:uiPriority w:val="9"/>
    <w:semiHidden/>
    <w:unhideWhenUsed/>
    <w:qFormat/>
    <w:rsid w:val="00DF44DF"/>
    <w:pPr>
      <w:tabs>
        <w:tab w:val="num" w:pos="1152"/>
      </w:tabs>
      <w:suppressAutoHyphens w:val="0"/>
      <w:autoSpaceDE w:val="0"/>
      <w:autoSpaceDN w:val="0"/>
      <w:adjustRightInd w:val="0"/>
      <w:spacing w:before="240" w:after="60" w:line="240" w:lineRule="auto"/>
      <w:ind w:left="1152" w:hanging="1152"/>
      <w:outlineLvl w:val="5"/>
    </w:pPr>
    <w:rPr>
      <w:rFonts w:eastAsia="Times New Roman"/>
      <w:b/>
      <w:bCs/>
      <w:color w:val="000000"/>
      <w:kern w:val="0"/>
      <w:sz w:val="22"/>
      <w:szCs w:val="22"/>
      <w:u w:color="000000"/>
      <w:lang w:eastAsia="et-EE" w:bidi="ar-SA"/>
    </w:rPr>
  </w:style>
  <w:style w:type="paragraph" w:styleId="Heading7">
    <w:name w:val="heading 7"/>
    <w:basedOn w:val="Normal"/>
    <w:next w:val="Normal"/>
    <w:link w:val="Heading7Char"/>
    <w:rsid w:val="00DF44DF"/>
    <w:pPr>
      <w:tabs>
        <w:tab w:val="num" w:pos="1296"/>
      </w:tabs>
      <w:suppressAutoHyphens w:val="0"/>
      <w:autoSpaceDE w:val="0"/>
      <w:autoSpaceDN w:val="0"/>
      <w:adjustRightInd w:val="0"/>
      <w:spacing w:before="240" w:after="60" w:line="240" w:lineRule="auto"/>
      <w:ind w:left="1296" w:hanging="1296"/>
      <w:outlineLvl w:val="6"/>
    </w:pPr>
    <w:rPr>
      <w:rFonts w:eastAsia="Times New Roman"/>
      <w:color w:val="000000"/>
      <w:kern w:val="0"/>
      <w:u w:color="000000"/>
      <w:lang w:eastAsia="et-EE" w:bidi="ar-SA"/>
    </w:rPr>
  </w:style>
  <w:style w:type="paragraph" w:styleId="Heading8">
    <w:name w:val="heading 8"/>
    <w:basedOn w:val="Normal"/>
    <w:next w:val="Normal"/>
    <w:link w:val="Heading8Char"/>
    <w:rsid w:val="00DF44DF"/>
    <w:pPr>
      <w:tabs>
        <w:tab w:val="num" w:pos="1440"/>
      </w:tabs>
      <w:suppressAutoHyphens w:val="0"/>
      <w:autoSpaceDE w:val="0"/>
      <w:autoSpaceDN w:val="0"/>
      <w:adjustRightInd w:val="0"/>
      <w:spacing w:before="240" w:after="60" w:line="240" w:lineRule="auto"/>
      <w:ind w:left="1440" w:hanging="1440"/>
      <w:outlineLvl w:val="7"/>
    </w:pPr>
    <w:rPr>
      <w:rFonts w:eastAsia="Times New Roman"/>
      <w:i/>
      <w:iCs/>
      <w:color w:val="000000"/>
      <w:kern w:val="0"/>
      <w:u w:color="000000"/>
      <w:lang w:eastAsia="et-EE" w:bidi="ar-SA"/>
    </w:rPr>
  </w:style>
  <w:style w:type="paragraph" w:styleId="Heading9">
    <w:name w:val="heading 9"/>
    <w:basedOn w:val="Normal"/>
    <w:next w:val="Normal"/>
    <w:link w:val="Heading9Char"/>
    <w:rsid w:val="00DF44DF"/>
    <w:pPr>
      <w:tabs>
        <w:tab w:val="num" w:pos="1584"/>
      </w:tabs>
      <w:suppressAutoHyphens w:val="0"/>
      <w:autoSpaceDE w:val="0"/>
      <w:autoSpaceDN w:val="0"/>
      <w:adjustRightInd w:val="0"/>
      <w:spacing w:before="240" w:after="60" w:line="240" w:lineRule="auto"/>
      <w:ind w:left="1584" w:hanging="1584"/>
      <w:outlineLvl w:val="8"/>
    </w:pPr>
    <w:rPr>
      <w:rFonts w:ascii="Arial" w:hAnsi="Arial" w:eastAsia="Times New Roman" w:cs="Arial"/>
      <w:color w:val="000000"/>
      <w:kern w:val="0"/>
      <w:sz w:val="22"/>
      <w:szCs w:val="22"/>
      <w:u w:color="000000"/>
      <w:lang w:eastAsia="et-EE" w:bidi="ar-SA"/>
    </w:rPr>
  </w:style>
  <w:style w:type="character" w:styleId="DefaultParagraphFont" w:default="1">
    <w:name w:val="Default Paragraph Font"/>
    <w:uiPriority w:val="1"/>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character" w:styleId="NumberingSymbols" w:customStyle="1">
    <w:name w:val="Numbering Symbols"/>
    <w:rsid w:val="00D40650"/>
  </w:style>
  <w:style w:type="character" w:styleId="Hyperlink">
    <w:name w:val="Hyperlink"/>
    <w:rsid w:val="00D40650"/>
    <w:rPr>
      <w:color w:val="000080"/>
      <w:u w:val="single"/>
    </w:rPr>
  </w:style>
  <w:style w:type="paragraph" w:styleId="Heading" w:customStyle="1">
    <w:name w:val="Heading"/>
    <w:basedOn w:val="Normal"/>
    <w:next w:val="Normal"/>
    <w:rsid w:val="00D40650"/>
    <w:pPr>
      <w:keepNext/>
      <w:spacing w:before="240" w:after="120"/>
    </w:pPr>
    <w:rPr>
      <w:rFonts w:ascii="Arial" w:hAnsi="Arial" w:eastAsia="Microsoft YaHei"/>
      <w:sz w:val="28"/>
      <w:szCs w:val="28"/>
    </w:rPr>
  </w:style>
  <w:style w:type="paragraph" w:styleId="Jalus1" w:customStyle="1">
    <w:name w:val="Jalus1"/>
    <w:autoRedefine/>
    <w:qFormat/>
    <w:rsid w:val="007056E1"/>
    <w:pPr>
      <w:suppressAutoHyphens/>
    </w:pPr>
    <w:rPr>
      <w:rFonts w:eastAsia="SimSun" w:cs="Mangal"/>
      <w:kern w:val="1"/>
      <w:lang w:eastAsia="zh-CN" w:bidi="hi-IN"/>
    </w:rPr>
  </w:style>
  <w:style w:type="paragraph" w:styleId="List">
    <w:name w:val="List"/>
    <w:basedOn w:val="Normal"/>
    <w:rsid w:val="00546204"/>
    <w:pPr>
      <w:spacing w:after="120"/>
    </w:pPr>
  </w:style>
  <w:style w:type="paragraph" w:styleId="Header">
    <w:name w:val="header"/>
    <w:basedOn w:val="Normal"/>
    <w:link w:val="HeaderChar"/>
    <w:uiPriority w:val="99"/>
    <w:unhideWhenUsed/>
    <w:rsid w:val="007056E1"/>
    <w:pPr>
      <w:tabs>
        <w:tab w:val="center" w:pos="4536"/>
        <w:tab w:val="right" w:pos="9072"/>
      </w:tabs>
      <w:spacing w:line="240" w:lineRule="auto"/>
    </w:pPr>
    <w:rPr>
      <w:rFonts w:cs="Mangal"/>
      <w:szCs w:val="21"/>
    </w:rPr>
  </w:style>
  <w:style w:type="paragraph" w:styleId="Index" w:customStyle="1">
    <w:name w:val="Index"/>
    <w:basedOn w:val="Normal"/>
    <w:rsid w:val="00D40650"/>
    <w:pPr>
      <w:suppressLineNumbers/>
    </w:pPr>
  </w:style>
  <w:style w:type="character" w:styleId="HeaderChar" w:customStyle="1">
    <w:name w:val="Header Char"/>
    <w:basedOn w:val="DefaultParagraphFont"/>
    <w:link w:val="Header"/>
    <w:uiPriority w:val="99"/>
    <w:rsid w:val="007056E1"/>
    <w:rPr>
      <w:rFonts w:eastAsia="SimSun" w:cs="Mangal"/>
      <w:kern w:val="1"/>
      <w:sz w:val="24"/>
      <w:szCs w:val="21"/>
      <w:lang w:eastAsia="zh-CN" w:bidi="hi-IN"/>
    </w:rPr>
  </w:style>
  <w:style w:type="paragraph" w:styleId="Footer">
    <w:name w:val="footer"/>
    <w:basedOn w:val="Normal"/>
    <w:link w:val="FooterChar"/>
    <w:uiPriority w:val="99"/>
    <w:unhideWhenUsed/>
    <w:rsid w:val="007056E1"/>
    <w:pPr>
      <w:tabs>
        <w:tab w:val="center" w:pos="4536"/>
        <w:tab w:val="right" w:pos="9072"/>
      </w:tabs>
      <w:spacing w:line="240" w:lineRule="auto"/>
    </w:pPr>
    <w:rPr>
      <w:rFonts w:cs="Mangal"/>
      <w:szCs w:val="21"/>
    </w:rPr>
  </w:style>
  <w:style w:type="character" w:styleId="FooterChar" w:customStyle="1">
    <w:name w:val="Footer Char"/>
    <w:basedOn w:val="DefaultParagraphFont"/>
    <w:link w:val="Footer"/>
    <w:uiPriority w:val="99"/>
    <w:rsid w:val="007056E1"/>
    <w:rPr>
      <w:rFonts w:eastAsia="SimSun" w:cs="Mangal"/>
      <w:kern w:val="1"/>
      <w:sz w:val="24"/>
      <w:szCs w:val="21"/>
      <w:lang w:eastAsia="zh-CN" w:bidi="hi-IN"/>
    </w:rPr>
  </w:style>
  <w:style w:type="paragraph" w:styleId="TableContents" w:customStyle="1">
    <w:name w:val="Table Contents"/>
    <w:basedOn w:val="Normal"/>
    <w:rsid w:val="00D40650"/>
    <w:pPr>
      <w:suppressLineNumbers/>
    </w:pPr>
  </w:style>
  <w:style w:type="paragraph" w:styleId="TableHeading" w:customStyle="1">
    <w:name w:val="Table Heading"/>
    <w:basedOn w:val="TableContents"/>
    <w:rsid w:val="00D40650"/>
    <w:pPr>
      <w:jc w:val="center"/>
    </w:pPr>
    <w:rPr>
      <w:b/>
      <w:bCs/>
    </w:rPr>
  </w:style>
  <w:style w:type="character" w:styleId="Heading4Char" w:customStyle="1">
    <w:name w:val="Heading 4 Char"/>
    <w:basedOn w:val="DefaultParagraphFont"/>
    <w:link w:val="Heading4"/>
    <w:rsid w:val="00DF44DF"/>
    <w:rPr>
      <w:b/>
      <w:bCs/>
      <w:color w:val="000000"/>
      <w:sz w:val="28"/>
      <w:szCs w:val="28"/>
      <w:u w:color="000000"/>
    </w:rPr>
  </w:style>
  <w:style w:type="character" w:styleId="Heading5Char" w:customStyle="1">
    <w:name w:val="Heading 5 Char"/>
    <w:basedOn w:val="DefaultParagraphFont"/>
    <w:link w:val="Heading5"/>
    <w:rsid w:val="00DF44DF"/>
    <w:rPr>
      <w:b/>
      <w:bCs/>
      <w:i/>
      <w:iCs/>
      <w:color w:val="000000"/>
      <w:sz w:val="26"/>
      <w:szCs w:val="26"/>
      <w:u w:color="000000"/>
    </w:rPr>
  </w:style>
  <w:style w:type="character" w:styleId="Heading6Char" w:customStyle="1">
    <w:name w:val="Heading 6 Char"/>
    <w:basedOn w:val="DefaultParagraphFont"/>
    <w:link w:val="Heading6"/>
    <w:rsid w:val="00DF44DF"/>
    <w:rPr>
      <w:b/>
      <w:bCs/>
      <w:color w:val="000000"/>
      <w:sz w:val="22"/>
      <w:szCs w:val="22"/>
      <w:u w:color="000000"/>
    </w:rPr>
  </w:style>
  <w:style w:type="character" w:styleId="Heading7Char" w:customStyle="1">
    <w:name w:val="Heading 7 Char"/>
    <w:basedOn w:val="DefaultParagraphFont"/>
    <w:link w:val="Heading7"/>
    <w:rsid w:val="00DF44DF"/>
    <w:rPr>
      <w:color w:val="000000"/>
      <w:sz w:val="24"/>
      <w:szCs w:val="24"/>
      <w:u w:color="000000"/>
    </w:rPr>
  </w:style>
  <w:style w:type="character" w:styleId="Heading8Char" w:customStyle="1">
    <w:name w:val="Heading 8 Char"/>
    <w:basedOn w:val="DefaultParagraphFont"/>
    <w:link w:val="Heading8"/>
    <w:rsid w:val="00DF44DF"/>
    <w:rPr>
      <w:i/>
      <w:iCs/>
      <w:color w:val="000000"/>
      <w:sz w:val="24"/>
      <w:szCs w:val="24"/>
      <w:u w:color="000000"/>
    </w:rPr>
  </w:style>
  <w:style w:type="character" w:styleId="Heading9Char" w:customStyle="1">
    <w:name w:val="Heading 9 Char"/>
    <w:basedOn w:val="DefaultParagraphFont"/>
    <w:link w:val="Heading9"/>
    <w:rsid w:val="00DF44DF"/>
    <w:rPr>
      <w:rFonts w:ascii="Arial" w:hAnsi="Arial" w:cs="Arial"/>
      <w:color w:val="000000"/>
      <w:sz w:val="22"/>
      <w:szCs w:val="22"/>
      <w:u w:color="000000"/>
    </w:rPr>
  </w:style>
  <w:style w:type="paragraph" w:styleId="List2">
    <w:name w:val="List 2"/>
    <w:basedOn w:val="Normal"/>
    <w:rsid w:val="00DF44DF"/>
    <w:pPr>
      <w:tabs>
        <w:tab w:val="num" w:pos="431"/>
      </w:tabs>
      <w:suppressAutoHyphens w:val="0"/>
      <w:autoSpaceDE w:val="0"/>
      <w:autoSpaceDN w:val="0"/>
      <w:adjustRightInd w:val="0"/>
      <w:spacing w:line="240" w:lineRule="auto"/>
      <w:ind w:left="431" w:hanging="431"/>
    </w:pPr>
    <w:rPr>
      <w:rFonts w:eastAsia="Times New Roman"/>
      <w:color w:val="000000"/>
      <w:kern w:val="0"/>
      <w:u w:color="000000"/>
      <w:lang w:eastAsia="et-EE" w:bidi="ar-SA"/>
    </w:rPr>
  </w:style>
  <w:style w:type="paragraph" w:styleId="AK" w:customStyle="1">
    <w:name w:val="AK"/>
    <w:autoRedefine/>
    <w:qFormat/>
    <w:rsid w:val="005B5E78"/>
    <w:pPr>
      <w:keepNext/>
      <w:keepLines/>
      <w:suppressLineNumbers/>
    </w:pPr>
    <w:rPr>
      <w:rFonts w:eastAsia="SimSun"/>
      <w:b/>
      <w:kern w:val="1"/>
      <w:lang w:eastAsia="zh-CN" w:bidi="hi-IN"/>
    </w:rPr>
  </w:style>
  <w:style w:type="paragraph" w:styleId="Pealkiri1" w:customStyle="1">
    <w:name w:val="Pealkiri1"/>
    <w:autoRedefine/>
    <w:qFormat/>
    <w:rsid w:val="0084562D"/>
    <w:pPr>
      <w:spacing w:after="560"/>
    </w:pPr>
    <w:rPr>
      <w:rFonts w:eastAsia="SimSun"/>
      <w:bCs/>
      <w:kern w:val="1"/>
      <w:lang w:eastAsia="zh-CN" w:bidi="hi-IN"/>
    </w:rPr>
  </w:style>
  <w:style w:type="paragraph" w:styleId="Tekst" w:customStyle="1">
    <w:name w:val="Tekst"/>
    <w:autoRedefine/>
    <w:qFormat/>
    <w:rsid w:val="007056E1"/>
    <w:rPr>
      <w:rFonts w:eastAsia="SimSun" w:cs="Mangal"/>
      <w:kern w:val="1"/>
      <w:lang w:eastAsia="zh-CN" w:bidi="hi-IN"/>
    </w:rPr>
  </w:style>
  <w:style w:type="paragraph" w:styleId="Kuupev1" w:customStyle="1">
    <w:name w:val="Kuupäev1"/>
    <w:autoRedefine/>
    <w:qFormat/>
    <w:rsid w:val="005927C1"/>
    <w:pPr>
      <w:tabs>
        <w:tab w:val="left" w:pos="291"/>
      </w:tabs>
      <w:spacing w:before="840"/>
    </w:pPr>
    <w:rPr>
      <w:rFonts w:eastAsia="SimSun"/>
      <w:kern w:val="24"/>
      <w:lang w:eastAsia="zh-CN" w:bidi="hi-IN"/>
    </w:rPr>
  </w:style>
  <w:style w:type="paragraph" w:styleId="Liik" w:customStyle="1">
    <w:name w:val="Liik"/>
    <w:autoRedefine/>
    <w:qFormat/>
    <w:rsid w:val="00110BCA"/>
    <w:rPr>
      <w:rFonts w:eastAsia="SimSun"/>
      <w:caps/>
      <w:kern w:val="24"/>
      <w:lang w:eastAsia="zh-CN" w:bidi="hi-IN"/>
    </w:rPr>
  </w:style>
  <w:style w:type="paragraph" w:styleId="Osa" w:customStyle="1">
    <w:name w:val="Osa"/>
    <w:qFormat/>
    <w:rsid w:val="0050252A"/>
    <w:pPr>
      <w:jc w:val="center"/>
    </w:pPr>
    <w:rPr>
      <w:rFonts w:eastAsia="SimSun" w:cs="Mangal"/>
      <w:b/>
      <w:kern w:val="1"/>
      <w:lang w:eastAsia="zh-CN" w:bidi="hi-IN"/>
    </w:rPr>
  </w:style>
  <w:style w:type="paragraph" w:styleId="Paragrahv" w:customStyle="1">
    <w:name w:val="Paragrahv"/>
    <w:basedOn w:val="Tekst"/>
    <w:qFormat/>
    <w:rsid w:val="0050252A"/>
    <w:rPr>
      <w:b/>
    </w:rPr>
  </w:style>
  <w:style w:type="paragraph" w:styleId="Mrkused" w:customStyle="1">
    <w:name w:val="Märkused"/>
    <w:autoRedefine/>
    <w:qFormat/>
    <w:rsid w:val="0050252A"/>
    <w:rPr>
      <w:rFonts w:eastAsia="SimSun" w:cs="Mangal"/>
      <w:kern w:val="1"/>
      <w:lang w:eastAsia="zh-CN" w:bidi="hi-IN"/>
    </w:rPr>
  </w:style>
  <w:style w:type="paragraph" w:styleId="BalloonText">
    <w:name w:val="Balloon Text"/>
    <w:basedOn w:val="Normal"/>
    <w:link w:val="BalloonTextChar"/>
    <w:uiPriority w:val="99"/>
    <w:semiHidden/>
    <w:unhideWhenUsed/>
    <w:rsid w:val="00C90E39"/>
    <w:pPr>
      <w:spacing w:line="240" w:lineRule="auto"/>
    </w:pPr>
    <w:rPr>
      <w:rFonts w:ascii="Tahoma" w:hAnsi="Tahoma" w:cs="Mangal"/>
      <w:sz w:val="16"/>
      <w:szCs w:val="14"/>
    </w:rPr>
  </w:style>
  <w:style w:type="character" w:styleId="BalloonTextChar" w:customStyle="1">
    <w:name w:val="Balloon Text Char"/>
    <w:basedOn w:val="DefaultParagraphFont"/>
    <w:link w:val="BalloonText"/>
    <w:uiPriority w:val="99"/>
    <w:semiHidden/>
    <w:rsid w:val="00C90E39"/>
    <w:rPr>
      <w:rFonts w:ascii="Tahoma" w:hAnsi="Tahoma" w:eastAsia="SimSun" w:cs="Mangal"/>
      <w:kern w:val="1"/>
      <w:sz w:val="16"/>
      <w:szCs w:val="14"/>
      <w:lang w:eastAsia="zh-CN" w:bidi="hi-IN"/>
    </w:rPr>
  </w:style>
  <w:style w:type="table" w:styleId="TableGrid">
    <w:name w:val="Table Grid"/>
    <w:basedOn w:val="TableNormal"/>
    <w:uiPriority w:val="59"/>
    <w:rsid w:val="0070684C"/>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FootnoteText">
    <w:name w:val="footnote text"/>
    <w:aliases w:val="Footnote Text Char Char Char Char,Footnote Text Char Char,Footnote Text Char Char Char Char Char,Footnote Text Char Char Char Char Char Char Char Char,Footnote Text Char Char Char,Footnote Text Char1,Footnote Text Char Char1"/>
    <w:basedOn w:val="Normal"/>
    <w:link w:val="FootnoteTextChar"/>
    <w:uiPriority w:val="99"/>
    <w:semiHidden/>
    <w:rsid w:val="00FE03F5"/>
    <w:pPr>
      <w:widowControl/>
      <w:suppressAutoHyphens w:val="0"/>
      <w:spacing w:line="240" w:lineRule="auto"/>
      <w:jc w:val="left"/>
    </w:pPr>
    <w:rPr>
      <w:rFonts w:eastAsia="Times New Roman"/>
      <w:kern w:val="0"/>
      <w:sz w:val="20"/>
      <w:szCs w:val="20"/>
      <w:lang w:val="en-US" w:eastAsia="en-US" w:bidi="ar-SA"/>
    </w:rPr>
  </w:style>
  <w:style w:type="character" w:styleId="FootnoteTextChar" w:customStyle="1">
    <w:name w:val="Footnote Text Char"/>
    <w:aliases w:val="Footnote Text Char Char Char Char Char1,Footnote Text Char Char Char1,Footnote Text Char Char Char Char Char Char,Footnote Text Char Char Char Char Char Char Char Char Char,Footnote Text Char Char Char Char1,Footnote Text Char1 Char"/>
    <w:basedOn w:val="DefaultParagraphFont"/>
    <w:link w:val="FootnoteText"/>
    <w:uiPriority w:val="99"/>
    <w:semiHidden/>
    <w:rsid w:val="00FE03F5"/>
    <w:rPr>
      <w:lang w:val="en-US" w:eastAsia="en-US"/>
    </w:rPr>
  </w:style>
  <w:style w:type="character" w:styleId="FootnoteReference">
    <w:name w:val="footnote reference"/>
    <w:aliases w:val="Footnote symbol,Ref,de nota al pie,-E Fußnotenzeichen,fr,ftref,Footnotes refss,Fussnota,Footnote reference number,Times 10 Point,Exposant 3 Point,EN Footnote Reference,note TESI,Footnote Reference Superscript,Zchn Zchn,Footnote numb"/>
    <w:basedOn w:val="DefaultParagraphFont"/>
    <w:uiPriority w:val="99"/>
    <w:semiHidden/>
    <w:rsid w:val="00FE03F5"/>
    <w:rPr>
      <w:rFonts w:cs="Times New Roman"/>
      <w:vertAlign w:val="superscript"/>
    </w:rPr>
  </w:style>
  <w:style w:type="character" w:styleId="Heading1Char" w:customStyle="1">
    <w:name w:val="Heading 1 Char"/>
    <w:basedOn w:val="DefaultParagraphFont"/>
    <w:link w:val="Heading1"/>
    <w:uiPriority w:val="9"/>
    <w:rsid w:val="00FE03F5"/>
    <w:rPr>
      <w:rFonts w:cs="Mangal" w:asciiTheme="majorHAnsi" w:hAnsiTheme="majorHAnsi" w:eastAsiaTheme="majorEastAsia"/>
      <w:color w:val="365F91" w:themeColor="accent1" w:themeShade="BF"/>
      <w:kern w:val="1"/>
      <w:sz w:val="32"/>
      <w:szCs w:val="29"/>
      <w:lang w:eastAsia="zh-CN" w:bidi="hi-IN"/>
    </w:rPr>
  </w:style>
  <w:style w:type="character" w:styleId="Heading2Char" w:customStyle="1">
    <w:name w:val="Heading 2 Char"/>
    <w:basedOn w:val="DefaultParagraphFont"/>
    <w:link w:val="Heading2"/>
    <w:uiPriority w:val="9"/>
    <w:rsid w:val="00FE03F5"/>
    <w:rPr>
      <w:rFonts w:cs="Mangal" w:asciiTheme="majorHAnsi" w:hAnsiTheme="majorHAnsi" w:eastAsiaTheme="majorEastAsia"/>
      <w:color w:val="365F91" w:themeColor="accent1" w:themeShade="BF"/>
      <w:kern w:val="1"/>
      <w:sz w:val="26"/>
      <w:szCs w:val="23"/>
      <w:lang w:eastAsia="zh-CN" w:bidi="hi-IN"/>
    </w:rPr>
  </w:style>
  <w:style w:type="paragraph" w:styleId="ListParagraph">
    <w:name w:val="List Paragraph"/>
    <w:basedOn w:val="Normal"/>
    <w:uiPriority w:val="34"/>
    <w:qFormat/>
    <w:rsid w:val="007A460D"/>
    <w:pPr>
      <w:ind w:left="720"/>
      <w:contextualSpacing/>
    </w:pPr>
    <w:rPr>
      <w:rFonts w:cs="Mangal"/>
      <w:szCs w:val="21"/>
    </w:rPr>
  </w:style>
  <w:style w:type="character" w:styleId="CommentReference">
    <w:name w:val="annotation reference"/>
    <w:basedOn w:val="DefaultParagraphFont"/>
    <w:uiPriority w:val="99"/>
    <w:semiHidden/>
    <w:unhideWhenUsed/>
    <w:rsid w:val="007B476E"/>
    <w:rPr>
      <w:sz w:val="16"/>
      <w:szCs w:val="16"/>
    </w:rPr>
  </w:style>
  <w:style w:type="paragraph" w:styleId="CommentText">
    <w:name w:val="annotation text"/>
    <w:basedOn w:val="Normal"/>
    <w:link w:val="CommentTextChar"/>
    <w:uiPriority w:val="99"/>
    <w:unhideWhenUsed/>
    <w:rsid w:val="007B476E"/>
    <w:pPr>
      <w:spacing w:line="240" w:lineRule="auto"/>
    </w:pPr>
    <w:rPr>
      <w:rFonts w:cs="Mangal"/>
      <w:sz w:val="20"/>
      <w:szCs w:val="18"/>
    </w:rPr>
  </w:style>
  <w:style w:type="character" w:styleId="CommentTextChar" w:customStyle="1">
    <w:name w:val="Comment Text Char"/>
    <w:basedOn w:val="DefaultParagraphFont"/>
    <w:link w:val="CommentText"/>
    <w:uiPriority w:val="99"/>
    <w:rsid w:val="007B476E"/>
    <w:rPr>
      <w:rFonts w:eastAsia="SimSun" w:cs="Mangal"/>
      <w:kern w:val="1"/>
      <w:szCs w:val="18"/>
      <w:lang w:eastAsia="zh-CN" w:bidi="hi-IN"/>
    </w:rPr>
  </w:style>
  <w:style w:type="paragraph" w:styleId="CommentSubject">
    <w:name w:val="annotation subject"/>
    <w:basedOn w:val="CommentText"/>
    <w:next w:val="CommentText"/>
    <w:link w:val="CommentSubjectChar"/>
    <w:uiPriority w:val="99"/>
    <w:semiHidden/>
    <w:unhideWhenUsed/>
    <w:rsid w:val="007B476E"/>
    <w:rPr>
      <w:b/>
      <w:bCs/>
    </w:rPr>
  </w:style>
  <w:style w:type="character" w:styleId="CommentSubjectChar" w:customStyle="1">
    <w:name w:val="Comment Subject Char"/>
    <w:basedOn w:val="CommentTextChar"/>
    <w:link w:val="CommentSubject"/>
    <w:uiPriority w:val="99"/>
    <w:semiHidden/>
    <w:rsid w:val="007B476E"/>
    <w:rPr>
      <w:rFonts w:eastAsia="SimSun" w:cs="Mangal"/>
      <w:b/>
      <w:bCs/>
      <w:kern w:val="1"/>
      <w:szCs w:val="18"/>
      <w:lang w:eastAsia="zh-CN" w:bidi="hi-IN"/>
    </w:rPr>
  </w:style>
  <w:style w:type="paragraph" w:styleId="Revision">
    <w:name w:val="Revision"/>
    <w:hidden/>
    <w:uiPriority w:val="99"/>
    <w:semiHidden/>
    <w:rsid w:val="00794AE5"/>
    <w:rPr>
      <w:rFonts w:eastAsia="SimSun" w:cs="Mangal"/>
      <w:kern w:val="1"/>
      <w:szCs w:val="21"/>
      <w:lang w:eastAsia="zh-CN" w:bidi="hi-IN"/>
    </w:rPr>
  </w:style>
  <w:style w:type="paragraph" w:styleId="Subtitle">
    <w:name w:val="Subtitle"/>
    <w:basedOn w:val="Normal"/>
    <w:next w:val="Normal"/>
    <w:uiPriority w:val="11"/>
    <w:qFormat/>
    <w:pPr>
      <w:keepNext/>
      <w:keepLines/>
      <w:spacing w:before="360" w:after="80"/>
    </w:pPr>
    <w:rPr>
      <w:rFonts w:ascii="Georgia" w:hAnsi="Georgia" w:eastAsia="Georgia" w:cs="Georgia"/>
      <w:i/>
      <w:color w:val="666666"/>
      <w:sz w:val="48"/>
      <w:szCs w:val="48"/>
    </w:rPr>
  </w:style>
  <w:style w:type="table" w:styleId="a" w:customStyle="1">
    <w:basedOn w:val="TableNormal"/>
    <w:tblPr>
      <w:tblStyleRowBandSize w:val="1"/>
      <w:tblStyleColBandSize w:val="1"/>
      <w:tblCellMar>
        <w:left w:w="70" w:type="dxa"/>
        <w:right w:w="70" w:type="dxa"/>
      </w:tblCellMar>
    </w:tblPr>
  </w:style>
  <w:style w:type="table" w:styleId="a0" w:customStyle="1">
    <w:basedOn w:val="TableNormal"/>
    <w:tblPr>
      <w:tblStyleRowBandSize w:val="1"/>
      <w:tblStyleColBandSize w:val="1"/>
      <w:tblCellMar>
        <w:left w:w="115" w:type="dxa"/>
        <w:right w:w="115" w:type="dxa"/>
      </w:tblCellMar>
    </w:tblPr>
  </w:style>
  <w:style w:type="table" w:styleId="a1" w:customStyle="1">
    <w:basedOn w:val="TableNormal"/>
    <w:tblPr>
      <w:tblStyleRowBandSize w:val="1"/>
      <w:tblStyleColBandSize w:val="1"/>
      <w:tblCellMar>
        <w:left w:w="115" w:type="dxa"/>
        <w:right w:w="115" w:type="dxa"/>
      </w:tblCellMar>
    </w:tblPr>
  </w:style>
  <w:style w:type="table" w:styleId="a2" w:customStyle="1">
    <w:basedOn w:val="TableNormal"/>
    <w:tblPr>
      <w:tblStyleRowBandSize w:val="1"/>
      <w:tblStyleColBandSize w:val="1"/>
      <w:tblCellMar>
        <w:left w:w="115" w:type="dxa"/>
        <w:right w:w="115" w:type="dxa"/>
      </w:tblCellMar>
    </w:tblPr>
  </w:style>
  <w:style w:type="paragraph" w:styleId="NormalWeb">
    <w:name w:val="Normal (Web)"/>
    <w:basedOn w:val="Normal"/>
    <w:uiPriority w:val="99"/>
    <w:semiHidden/>
    <w:unhideWhenUsed/>
    <w:rsid w:val="00CA5107"/>
    <w:rPr>
      <w:rFonts w:cs="Mangal"/>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footer" Target="footer1.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header" Target="header1.xml" Id="rId12" /><Relationship Type="http://schemas.openxmlformats.org/officeDocument/2006/relationships/customXml" Target="../customXml/item2.xml" Id="rId2" /><Relationship Type="http://schemas.openxmlformats.org/officeDocument/2006/relationships/theme" Target="theme/theme1.xml" Id="rId16"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image" Target="media/image1.png" Id="rId11" /><Relationship Type="http://schemas.openxmlformats.org/officeDocument/2006/relationships/numbering" Target="numbering.xml" Id="rId5" /><Relationship Type="http://schemas.openxmlformats.org/officeDocument/2006/relationships/fontTable" Target="fontTable.xml" Id="rId1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footer" Target="footer2.xml" Id="rId14" /><Relationship Type="http://schemas.microsoft.com/office/2011/relationships/people" Target="people.xml" Id="R8a17f0aa30df431a" /><Relationship Type="http://schemas.microsoft.com/office/2011/relationships/commentsExtended" Target="commentsExtended.xml" Id="R781920f3c04647c9" /><Relationship Type="http://schemas.microsoft.com/office/2016/09/relationships/commentsIds" Target="commentsIds.xml" Id="Re178ab2c6c6444b0"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s5GbFm6xuI/s3w/HyKzE+/tww/A==">CgMxLjAyCGguZ2pkZ3hzMgloLjMwajB6bGw4AHIhMTYwR1Z2YlFIQURGR01OUjFuLW1VM2ZXNEl2Tll5N0tw</go:docsCustomData>
</go:gDocsCustomXmlDataStorage>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0214A35BE5CA0F42910A4EFEA253D3AE" ma:contentTypeVersion="14" ma:contentTypeDescription="Create a new document." ma:contentTypeScope="" ma:versionID="63d7f4940de1a51358fe1fa8325077aa">
  <xsd:schema xmlns:xsd="http://www.w3.org/2001/XMLSchema" xmlns:xs="http://www.w3.org/2001/XMLSchema" xmlns:p="http://schemas.microsoft.com/office/2006/metadata/properties" xmlns:ns2="e7fb249a-b9b4-4437-8ec1-b4dea089e6b0" xmlns:ns3="194d161e-9feb-48d7-86ed-d7bb9ad5178d" targetNamespace="http://schemas.microsoft.com/office/2006/metadata/properties" ma:root="true" ma:fieldsID="4a70852d64820aedddd16ddbb863cc0b" ns2:_="" ns3:_="">
    <xsd:import namespace="e7fb249a-b9b4-4437-8ec1-b4dea089e6b0"/>
    <xsd:import namespace="194d161e-9feb-48d7-86ed-d7bb9ad5178d"/>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7fb249a-b9b4-4437-8ec1-b4dea089e6b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4d36484f-8c2f-4416-860f-d7d6b5901083"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Location" ma:index="20" nillable="true" ma:displayName="Location" ma:indexed="true" ma:internalName="MediaServiceLocation" ma:readOnly="true">
      <xsd:simpleType>
        <xsd:restriction base="dms:Text"/>
      </xsd:simpleType>
    </xsd:element>
    <xsd:element name="MediaServiceBillingMetadata" ma:index="21"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94d161e-9feb-48d7-86ed-d7bb9ad5178d"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c0dc44fb-4c81-4059-9cc5-499d6564fc98}" ma:internalName="TaxCatchAll" ma:showField="CatchAllData" ma:web="194d161e-9feb-48d7-86ed-d7bb9ad5178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e7fb249a-b9b4-4437-8ec1-b4dea089e6b0">
      <Terms xmlns="http://schemas.microsoft.com/office/infopath/2007/PartnerControls"/>
    </lcf76f155ced4ddcb4097134ff3c332f>
    <TaxCatchAll xmlns="194d161e-9feb-48d7-86ed-d7bb9ad5178d" xsi:nil="true"/>
  </documentManagement>
</p:properties>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E9430D60-EF24-4284-82E3-1FBC36BABDD7}">
  <ds:schemaRefs>
    <ds:schemaRef ds:uri="http://schemas.microsoft.com/sharepoint/v3/contenttype/forms"/>
  </ds:schemaRefs>
</ds:datastoreItem>
</file>

<file path=customXml/itemProps3.xml><?xml version="1.0" encoding="utf-8"?>
<ds:datastoreItem xmlns:ds="http://schemas.openxmlformats.org/officeDocument/2006/customXml" ds:itemID="{9703075C-4229-4F22-AE1A-51F84CAADA0A}"/>
</file>

<file path=customXml/itemProps4.xml><?xml version="1.0" encoding="utf-8"?>
<ds:datastoreItem xmlns:ds="http://schemas.openxmlformats.org/officeDocument/2006/customXml" ds:itemID="{CA9AB08C-B47C-416B-B9A6-97B75E6040F2}">
  <ds:schemaRefs>
    <ds:schemaRef ds:uri="http://schemas.microsoft.com/office/2006/metadata/properties"/>
    <ds:schemaRef ds:uri="http://schemas.microsoft.com/office/infopath/2007/PartnerControls"/>
    <ds:schemaRef ds:uri="e7fb249a-b9b4-4437-8ec1-b4dea089e6b0"/>
    <ds:schemaRef ds:uri="194d161e-9feb-48d7-86ed-d7bb9ad5178d"/>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Sille Uusleer</dc:creator>
  <cp:lastModifiedBy>leana.liivson@kysk.ee</cp:lastModifiedBy>
  <cp:revision>338</cp:revision>
  <dcterms:created xsi:type="dcterms:W3CDTF">2024-11-11T12:38:00Z</dcterms:created>
  <dcterms:modified xsi:type="dcterms:W3CDTF">2025-12-30T14:51:28Z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lta_docName">
    <vt:lpwstr>{Pealkiri}</vt:lpwstr>
  </property>
  <property fmtid="{D5CDD505-2E9C-101B-9397-08002B2CF9AE}" pid="3" name="delta_ownerName">
    <vt:lpwstr>{Koostaja nimi}</vt:lpwstr>
  </property>
  <property fmtid="{D5CDD505-2E9C-101B-9397-08002B2CF9AE}" pid="4" name="delta_ownerOrgStructUnit">
    <vt:lpwstr>{koostaja struktuuriüksus}</vt:lpwstr>
  </property>
  <property fmtid="{D5CDD505-2E9C-101B-9397-08002B2CF9AE}" pid="5" name="delta_ownerJobTitle">
    <vt:lpwstr>{koostaja ametinimetus}</vt:lpwstr>
  </property>
  <property fmtid="{D5CDD505-2E9C-101B-9397-08002B2CF9AE}" pid="6" name="delta_ownerEmail">
    <vt:lpwstr>{Koostaja e-posti aadress}</vt:lpwstr>
  </property>
  <property fmtid="{D5CDD505-2E9C-101B-9397-08002B2CF9AE}" pid="7" name="delta_ownerPhone">
    <vt:lpwstr>{Koostaja telefon}</vt:lpwstr>
  </property>
  <property fmtid="{D5CDD505-2E9C-101B-9397-08002B2CF9AE}" pid="8" name="delta_docType">
    <vt:lpwstr>{dokumendi liik}</vt:lpwstr>
  </property>
  <property fmtid="{D5CDD505-2E9C-101B-9397-08002B2CF9AE}" pid="9" name="delta_regNumber">
    <vt:lpwstr>{viit}</vt:lpwstr>
  </property>
  <property fmtid="{D5CDD505-2E9C-101B-9397-08002B2CF9AE}" pid="10" name="delta_regDateTime">
    <vt:lpwstr>{reg kpv}</vt:lpwstr>
  </property>
  <property fmtid="{D5CDD505-2E9C-101B-9397-08002B2CF9AE}" pid="11" name="delta_accessRestrictionReason">
    <vt:lpwstr>{JP alus}</vt:lpwstr>
  </property>
  <property fmtid="{D5CDD505-2E9C-101B-9397-08002B2CF9AE}" pid="12" name="delta_accessRestrictionBeginDate">
    <vt:lpwstr>{JP kehtiv alates}</vt:lpwstr>
  </property>
  <property fmtid="{D5CDD505-2E9C-101B-9397-08002B2CF9AE}" pid="13" name="delta_accessRestrictionEndDate">
    <vt:lpwstr>{JP kehtiv kuni}</vt:lpwstr>
  </property>
  <property fmtid="{D5CDD505-2E9C-101B-9397-08002B2CF9AE}" pid="14" name="delta_accessRestrictionEndDesc">
    <vt:lpwstr>{JP kehtiv kuni kirjeldus}</vt:lpwstr>
  </property>
  <property fmtid="{D5CDD505-2E9C-101B-9397-08002B2CF9AE}" pid="15" name="delta_signerName">
    <vt:lpwstr>{Allkirjastaja nimi}</vt:lpwstr>
  </property>
  <property fmtid="{D5CDD505-2E9C-101B-9397-08002B2CF9AE}" pid="16" name="delta_signerJobTitle">
    <vt:lpwstr>{allkirjastaja ametinimetus}</vt:lpwstr>
  </property>
  <property fmtid="{D5CDD505-2E9C-101B-9397-08002B2CF9AE}" pid="17" name="ContentTypeId">
    <vt:lpwstr>0x0101000214A35BE5CA0F42910A4EFEA253D3AE</vt:lpwstr>
  </property>
  <property fmtid="{D5CDD505-2E9C-101B-9397-08002B2CF9AE}" pid="18" name="MediaServiceImageTags">
    <vt:lpwstr/>
  </property>
</Properties>
</file>